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2EBF6F" w14:textId="74BC1212" w:rsidR="009C53BD" w:rsidRDefault="00055FA4" w:rsidP="00BD6305">
      <w:pPr>
        <w:ind w:right="-11"/>
        <w:jc w:val="right"/>
      </w:pPr>
      <w:r w:rsidRPr="6C19D36D">
        <w:t>EELNÕU</w:t>
      </w:r>
    </w:p>
    <w:p w14:paraId="633DD80D" w14:textId="7A0ED84A" w:rsidR="00E33A44" w:rsidRDefault="006F0B43" w:rsidP="00BD6305">
      <w:pPr>
        <w:ind w:right="-11"/>
        <w:jc w:val="right"/>
        <w:rPr>
          <w:color w:val="000000" w:themeColor="text1"/>
        </w:rPr>
      </w:pPr>
      <w:r>
        <w:rPr>
          <w:color w:val="000000" w:themeColor="text1"/>
        </w:rPr>
        <w:t>0</w:t>
      </w:r>
      <w:r w:rsidR="003A6F67">
        <w:rPr>
          <w:color w:val="000000" w:themeColor="text1"/>
        </w:rPr>
        <w:t>5</w:t>
      </w:r>
      <w:r w:rsidR="000E254A">
        <w:rPr>
          <w:color w:val="000000" w:themeColor="text1"/>
        </w:rPr>
        <w:t>.12</w:t>
      </w:r>
      <w:r w:rsidR="00303A70" w:rsidRPr="007675E6">
        <w:rPr>
          <w:color w:val="000000" w:themeColor="text1"/>
        </w:rPr>
        <w:t>.2025</w:t>
      </w:r>
    </w:p>
    <w:p w14:paraId="3EFB667F" w14:textId="77777777" w:rsidR="00BC5ACB" w:rsidRDefault="00BC5ACB" w:rsidP="00BD6305">
      <w:pPr>
        <w:ind w:right="-11"/>
        <w:jc w:val="right"/>
        <w:rPr>
          <w:color w:val="000000" w:themeColor="text1"/>
        </w:rPr>
      </w:pPr>
    </w:p>
    <w:p w14:paraId="7CEE80F4" w14:textId="0F5ACDD5" w:rsidR="00B661E7" w:rsidRPr="00B661E7" w:rsidRDefault="00B661E7" w:rsidP="00B661E7">
      <w:pPr>
        <w:ind w:right="-11"/>
        <w:jc w:val="center"/>
        <w:rPr>
          <w:b/>
          <w:bCs/>
          <w:color w:val="000000" w:themeColor="text1"/>
          <w:sz w:val="32"/>
          <w:szCs w:val="32"/>
        </w:rPr>
      </w:pPr>
      <w:r w:rsidRPr="00B661E7">
        <w:rPr>
          <w:b/>
          <w:bCs/>
          <w:color w:val="000000" w:themeColor="text1"/>
          <w:sz w:val="32"/>
          <w:szCs w:val="32"/>
        </w:rPr>
        <w:t>Atmosfääriõhu kaitse seaduse, keskkonnatasude seaduse ja riigilõivuseaduse muutmise seadus</w:t>
      </w:r>
    </w:p>
    <w:p w14:paraId="110A36D5" w14:textId="641A3D5B" w:rsidR="009C53BD" w:rsidRPr="00DD4A5B" w:rsidRDefault="009C53BD" w:rsidP="00BD6305">
      <w:pPr>
        <w:jc w:val="both"/>
        <w:rPr>
          <w:sz w:val="22"/>
        </w:rPr>
      </w:pPr>
    </w:p>
    <w:p w14:paraId="01D299C2" w14:textId="77777777" w:rsidR="005F349E" w:rsidRPr="00B661E7" w:rsidRDefault="005F349E" w:rsidP="005F349E">
      <w:pPr>
        <w:rPr>
          <w:b/>
          <w:bCs/>
        </w:rPr>
      </w:pPr>
      <w:r w:rsidRPr="00B661E7">
        <w:rPr>
          <w:b/>
          <w:bCs/>
        </w:rPr>
        <w:t>§ 1. Atmosfääriõhu kaitse seaduse muutmine</w:t>
      </w:r>
    </w:p>
    <w:p w14:paraId="0761618D" w14:textId="77777777" w:rsidR="005F349E" w:rsidRDefault="005F349E" w:rsidP="005F349E">
      <w:pPr>
        <w:jc w:val="both"/>
      </w:pPr>
    </w:p>
    <w:p w14:paraId="3DE808EF" w14:textId="77777777" w:rsidR="005F349E" w:rsidRDefault="005F349E" w:rsidP="005F349E">
      <w:pPr>
        <w:ind w:left="29" w:right="6"/>
        <w:jc w:val="both"/>
      </w:pPr>
      <w:r w:rsidRPr="000A69C6">
        <w:t>Atmosfääriõhu kaitse seaduses tehakse järgmised muudatused:</w:t>
      </w:r>
    </w:p>
    <w:p w14:paraId="09AB97D4" w14:textId="77777777" w:rsidR="005F349E" w:rsidRDefault="005F349E" w:rsidP="005F349E">
      <w:pPr>
        <w:ind w:left="29" w:right="6"/>
        <w:jc w:val="both"/>
      </w:pPr>
    </w:p>
    <w:p w14:paraId="16EC507F" w14:textId="77777777" w:rsidR="005F349E" w:rsidRDefault="005F349E" w:rsidP="005F349E">
      <w:pPr>
        <w:pStyle w:val="muutmisksk"/>
        <w:spacing w:before="0"/>
        <w:rPr>
          <w:bCs/>
        </w:rPr>
      </w:pPr>
      <w:r>
        <w:rPr>
          <w:b/>
        </w:rPr>
        <w:t xml:space="preserve">1) </w:t>
      </w:r>
      <w:r w:rsidRPr="00052419">
        <w:rPr>
          <w:bCs/>
        </w:rPr>
        <w:t xml:space="preserve">paragrahvi 2 lõiget 2 täiendatakse pärast </w:t>
      </w:r>
      <w:r>
        <w:rPr>
          <w:bCs/>
        </w:rPr>
        <w:t>sõna</w:t>
      </w:r>
      <w:r w:rsidRPr="00052419">
        <w:rPr>
          <w:bCs/>
        </w:rPr>
        <w:t xml:space="preserve"> „edaspidi</w:t>
      </w:r>
      <w:r>
        <w:rPr>
          <w:bCs/>
        </w:rPr>
        <w:t>“</w:t>
      </w:r>
      <w:r w:rsidRPr="00052419">
        <w:rPr>
          <w:bCs/>
        </w:rPr>
        <w:t xml:space="preserve"> </w:t>
      </w:r>
      <w:r>
        <w:rPr>
          <w:bCs/>
        </w:rPr>
        <w:t>sõnaga</w:t>
      </w:r>
      <w:r w:rsidRPr="00052419">
        <w:rPr>
          <w:bCs/>
        </w:rPr>
        <w:t xml:space="preserve"> „ka</w:t>
      </w:r>
      <w:r>
        <w:rPr>
          <w:bCs/>
        </w:rPr>
        <w:t>“;</w:t>
      </w:r>
    </w:p>
    <w:p w14:paraId="02D8DF9F" w14:textId="77777777" w:rsidR="005F349E" w:rsidRPr="003D290B" w:rsidRDefault="005F349E" w:rsidP="005F349E">
      <w:pPr>
        <w:pStyle w:val="muutmisksk"/>
        <w:spacing w:before="0"/>
        <w:rPr>
          <w:bCs/>
        </w:rPr>
      </w:pPr>
    </w:p>
    <w:p w14:paraId="5507952D" w14:textId="74CDCE67" w:rsidR="005F349E" w:rsidRPr="000A69C6" w:rsidRDefault="005F349E" w:rsidP="005F349E">
      <w:pPr>
        <w:pStyle w:val="muutmisksk"/>
        <w:spacing w:before="0"/>
        <w:rPr>
          <w:b/>
          <w:bCs/>
        </w:rPr>
      </w:pPr>
      <w:r w:rsidRPr="7B2E449A">
        <w:rPr>
          <w:b/>
          <w:bCs/>
        </w:rPr>
        <w:t xml:space="preserve">2) </w:t>
      </w:r>
      <w:r>
        <w:t xml:space="preserve">seadust täiendatakse </w:t>
      </w:r>
      <w:commentRangeStart w:id="0"/>
      <w:r>
        <w:t>§-ga 2</w:t>
      </w:r>
      <w:r w:rsidRPr="7B2E449A">
        <w:rPr>
          <w:vertAlign w:val="superscript"/>
        </w:rPr>
        <w:t>1</w:t>
      </w:r>
      <w:commentRangeEnd w:id="0"/>
      <w:r w:rsidRPr="7B2E449A">
        <w:rPr>
          <w:rStyle w:val="Kommentaariviide"/>
          <w:b/>
          <w:bCs/>
          <w:sz w:val="24"/>
          <w:szCs w:val="24"/>
        </w:rPr>
        <w:commentReference w:id="0"/>
      </w:r>
      <w:r w:rsidRPr="7B2E449A">
        <w:rPr>
          <w:b/>
          <w:bCs/>
        </w:rPr>
        <w:t xml:space="preserve"> </w:t>
      </w:r>
      <w:r>
        <w:t>järgmises sõnastuses:</w:t>
      </w:r>
    </w:p>
    <w:p w14:paraId="1EF2C4F5" w14:textId="1674398F" w:rsidR="005F349E" w:rsidRPr="006030F7" w:rsidRDefault="005F349E" w:rsidP="005F349E">
      <w:pPr>
        <w:jc w:val="both"/>
        <w:rPr>
          <w:b/>
          <w:bCs/>
        </w:rPr>
      </w:pPr>
      <w:r>
        <w:t>„</w:t>
      </w:r>
      <w:r w:rsidRPr="006030F7">
        <w:rPr>
          <w:b/>
          <w:bCs/>
        </w:rPr>
        <w:t>§ 2</w:t>
      </w:r>
      <w:r w:rsidRPr="006030F7">
        <w:rPr>
          <w:b/>
          <w:bCs/>
          <w:vertAlign w:val="superscript"/>
        </w:rPr>
        <w:t>1</w:t>
      </w:r>
      <w:r w:rsidRPr="006030F7">
        <w:rPr>
          <w:b/>
          <w:bCs/>
        </w:rPr>
        <w:t>. Keskkonnakaitseluba</w:t>
      </w:r>
    </w:p>
    <w:p w14:paraId="627A9ACE" w14:textId="77777777" w:rsidR="005F349E" w:rsidRDefault="005F349E" w:rsidP="005F349E">
      <w:pPr>
        <w:jc w:val="both"/>
      </w:pPr>
    </w:p>
    <w:p w14:paraId="1491CCB2" w14:textId="04154C82" w:rsidR="005F349E" w:rsidRPr="000A69C6" w:rsidRDefault="005F349E" w:rsidP="005F349E">
      <w:pPr>
        <w:jc w:val="both"/>
      </w:pPr>
      <w:r>
        <w:t>Keskkonnakaitseluba käesoleva seaduse tähenduses on õhusaasteluba, keskkonnakompleksluba ja paikse heitallika käitaja registreering.“;</w:t>
      </w:r>
    </w:p>
    <w:p w14:paraId="386685CE" w14:textId="77777777" w:rsidR="005F349E" w:rsidRPr="000A69C6" w:rsidRDefault="005F349E" w:rsidP="005F349E">
      <w:pPr>
        <w:pStyle w:val="muutmisksk"/>
        <w:spacing w:before="0"/>
        <w:rPr>
          <w:bCs/>
        </w:rPr>
      </w:pPr>
    </w:p>
    <w:p w14:paraId="50281211" w14:textId="42F8FED4" w:rsidR="005F349E" w:rsidRPr="000A69C6" w:rsidRDefault="005F349E" w:rsidP="005F349E">
      <w:pPr>
        <w:pStyle w:val="muutmisksk"/>
        <w:spacing w:before="0"/>
      </w:pPr>
      <w:r w:rsidRPr="4F6154D4">
        <w:rPr>
          <w:b/>
          <w:bCs/>
        </w:rPr>
        <w:t xml:space="preserve">3) </w:t>
      </w:r>
      <w:r w:rsidRPr="00F829F5">
        <w:t xml:space="preserve">seadust täiendatakse §-ga </w:t>
      </w:r>
      <w:r w:rsidRPr="00AD073E">
        <w:t>19</w:t>
      </w:r>
      <w:r w:rsidRPr="00AD073E">
        <w:rPr>
          <w:vertAlign w:val="superscript"/>
        </w:rPr>
        <w:t>2</w:t>
      </w:r>
      <w:r w:rsidR="00AD073E">
        <w:t xml:space="preserve"> </w:t>
      </w:r>
      <w:r w:rsidRPr="00AD073E">
        <w:t>järgmises</w:t>
      </w:r>
      <w:r>
        <w:t xml:space="preserve"> sõnastuses:</w:t>
      </w:r>
    </w:p>
    <w:p w14:paraId="2C49F509" w14:textId="622EC572" w:rsidR="005F349E" w:rsidRDefault="005F349E" w:rsidP="062E682D">
      <w:pPr>
        <w:pStyle w:val="muutmisksk"/>
        <w:spacing w:before="0"/>
        <w:rPr>
          <w:b/>
          <w:bCs/>
        </w:rPr>
      </w:pPr>
      <w:r>
        <w:t>„</w:t>
      </w:r>
      <w:commentRangeStart w:id="1"/>
      <w:r w:rsidRPr="062E682D">
        <w:rPr>
          <w:b/>
          <w:bCs/>
        </w:rPr>
        <w:t>§ 19</w:t>
      </w:r>
      <w:r w:rsidRPr="062E682D">
        <w:rPr>
          <w:b/>
          <w:bCs/>
          <w:vertAlign w:val="superscript"/>
        </w:rPr>
        <w:t>2</w:t>
      </w:r>
      <w:r w:rsidRPr="062E682D">
        <w:rPr>
          <w:b/>
          <w:bCs/>
        </w:rPr>
        <w:t>. Ajutine katlamaja</w:t>
      </w:r>
      <w:commentRangeEnd w:id="1"/>
      <w:r>
        <w:rPr>
          <w:rStyle w:val="Kommentaariviide"/>
          <w:b/>
          <w:bCs/>
          <w:sz w:val="24"/>
          <w:szCs w:val="24"/>
        </w:rPr>
        <w:commentReference w:id="1"/>
      </w:r>
    </w:p>
    <w:p w14:paraId="2C4A3276" w14:textId="77777777" w:rsidR="005F349E" w:rsidRDefault="005F349E" w:rsidP="005F349E">
      <w:pPr>
        <w:pStyle w:val="muutmisksk"/>
        <w:spacing w:before="0"/>
      </w:pPr>
    </w:p>
    <w:p w14:paraId="357EAAB1" w14:textId="77777777" w:rsidR="005F349E" w:rsidRPr="000A69C6" w:rsidRDefault="005F349E" w:rsidP="005F349E">
      <w:pPr>
        <w:pStyle w:val="muutmisksk"/>
        <w:spacing w:before="0"/>
      </w:pPr>
      <w:r>
        <w:t>Ajutine katlamaja</w:t>
      </w:r>
      <w:r w:rsidRPr="000A69C6">
        <w:t xml:space="preserve"> on mobiilne katlamaja energiavajaduse perioodilise</w:t>
      </w:r>
      <w:r>
        <w:t>ks</w:t>
      </w:r>
      <w:r w:rsidRPr="000A69C6">
        <w:t xml:space="preserve"> katmiseks.</w:t>
      </w:r>
      <w:r>
        <w:t>“</w:t>
      </w:r>
      <w:r w:rsidRPr="000A69C6">
        <w:t>;</w:t>
      </w:r>
    </w:p>
    <w:p w14:paraId="57670943" w14:textId="77777777" w:rsidR="005F349E" w:rsidRDefault="005F349E" w:rsidP="005F349E">
      <w:pPr>
        <w:pStyle w:val="muutmisksk"/>
        <w:spacing w:before="0"/>
      </w:pPr>
    </w:p>
    <w:p w14:paraId="26DB3BB0" w14:textId="05B80A00" w:rsidR="005F349E" w:rsidRDefault="005F349E" w:rsidP="005F349E">
      <w:pPr>
        <w:pStyle w:val="muutmisksk"/>
        <w:widowControl/>
        <w:spacing w:before="0"/>
      </w:pPr>
      <w:r w:rsidRPr="39259287">
        <w:rPr>
          <w:b/>
          <w:bCs/>
        </w:rPr>
        <w:t>4)</w:t>
      </w:r>
      <w:r>
        <w:t xml:space="preserve"> paragrahvi 29 lõikes 2, § 71 lõikes 3, § 94 lõikes 3, § 96 lõigetes 1 ja 2, 4. peatüki 2. jao pealkirjas, § 100 pealkirjas</w:t>
      </w:r>
      <w:ins w:id="2" w:author="Mari Koik - JUSTDIGI" w:date="2026-01-05T16:15:00Z">
        <w:r w:rsidR="000B323D">
          <w:t xml:space="preserve"> ning</w:t>
        </w:r>
      </w:ins>
      <w:del w:id="3" w:author="Mari Koik - JUSTDIGI" w:date="2026-01-05T16:15:00Z">
        <w:r w:rsidDel="005F349E">
          <w:delText>, § 100</w:delText>
        </w:r>
      </w:del>
      <w:r>
        <w:t xml:space="preserve"> lõigetes 1 ja 2, § 101 pealkirjas</w:t>
      </w:r>
      <w:ins w:id="4" w:author="Mari Koik - JUSTDIGI" w:date="2026-01-05T16:19:00Z">
        <w:r w:rsidR="00C72513">
          <w:t>,</w:t>
        </w:r>
      </w:ins>
      <w:del w:id="5" w:author="Mari Koik - JUSTDIGI" w:date="2026-01-05T16:15:00Z">
        <w:r w:rsidDel="005F349E">
          <w:delText>, § 101</w:delText>
        </w:r>
      </w:del>
      <w:r>
        <w:t xml:space="preserve"> lõike 1 sissejuhatavas </w:t>
      </w:r>
      <w:ins w:id="6" w:author="Mari Koik - JUSTDIGI" w:date="2026-01-05T16:18:00Z">
        <w:r w:rsidR="00C72513">
          <w:t>lause</w:t>
        </w:r>
      </w:ins>
      <w:r>
        <w:t>osas</w:t>
      </w:r>
      <w:del w:id="7" w:author="Mari Koik - JUSTDIGI" w:date="2026-01-05T16:21:00Z">
        <w:r w:rsidDel="005F349E">
          <w:delText xml:space="preserve">, </w:delText>
        </w:r>
      </w:del>
      <w:del w:id="8" w:author="Mari Koik - JUSTDIGI" w:date="2026-01-05T16:18:00Z">
        <w:r w:rsidDel="005F349E">
          <w:delText xml:space="preserve">§ 101 </w:delText>
        </w:r>
      </w:del>
      <w:del w:id="9" w:author="Mari Koik - JUSTDIGI" w:date="2026-01-05T16:21:00Z">
        <w:r w:rsidDel="005F349E">
          <w:delText>lõike</w:delText>
        </w:r>
      </w:del>
      <w:ins w:id="10" w:author="Mari Koik - JUSTDIGI" w:date="2026-01-05T16:21:00Z">
        <w:r w:rsidR="00CB77E4">
          <w:t xml:space="preserve"> ning</w:t>
        </w:r>
      </w:ins>
      <w:del w:id="11" w:author="Mari Koik - JUSTDIGI" w:date="2026-01-05T16:21:00Z">
        <w:r w:rsidDel="005F349E">
          <w:delText> 1</w:delText>
        </w:r>
      </w:del>
      <w:r>
        <w:t xml:space="preserve"> punktides 1, 5, 6 ja 7</w:t>
      </w:r>
      <w:ins w:id="12" w:author="Mari Koik - JUSTDIGI" w:date="2026-01-05T16:19:00Z">
        <w:r w:rsidR="00FB457F">
          <w:t xml:space="preserve"> ning</w:t>
        </w:r>
      </w:ins>
      <w:del w:id="13" w:author="Mari Koik - JUSTDIGI" w:date="2026-01-05T16:19:00Z">
        <w:r w:rsidDel="005F349E">
          <w:delText>,</w:delText>
        </w:r>
      </w:del>
      <w:r>
        <w:t xml:space="preserve"> </w:t>
      </w:r>
      <w:del w:id="14" w:author="Mari Koik - JUSTDIGI" w:date="2026-01-05T16:18:00Z">
        <w:r w:rsidDel="005F349E">
          <w:delText xml:space="preserve">§ 101 </w:delText>
        </w:r>
      </w:del>
      <w:r>
        <w:t>lõi</w:t>
      </w:r>
      <w:ins w:id="15" w:author="Mari Koik - JUSTDIGI" w:date="2026-01-05T16:19:00Z">
        <w:r w:rsidR="00FB457F">
          <w:t>gete</w:t>
        </w:r>
      </w:ins>
      <w:del w:id="16" w:author="Mari Koik - JUSTDIGI" w:date="2026-01-05T16:19:00Z">
        <w:r w:rsidDel="005F349E">
          <w:delText>ke</w:delText>
        </w:r>
      </w:del>
      <w:r>
        <w:t>s 2</w:t>
      </w:r>
      <w:ins w:id="17" w:author="Mari Koik - JUSTDIGI" w:date="2026-01-05T16:19:00Z">
        <w:r w:rsidR="00FB457F">
          <w:t xml:space="preserve"> ja</w:t>
        </w:r>
      </w:ins>
      <w:del w:id="18" w:author="Mari Koik - JUSTDIGI" w:date="2026-01-05T16:19:00Z">
        <w:r w:rsidDel="005F349E">
          <w:delText xml:space="preserve">, </w:delText>
        </w:r>
      </w:del>
      <w:del w:id="19" w:author="Mari Koik - JUSTDIGI" w:date="2026-01-05T16:18:00Z">
        <w:r w:rsidDel="005F349E">
          <w:delText xml:space="preserve">§ 101 </w:delText>
        </w:r>
      </w:del>
      <w:del w:id="20" w:author="Mari Koik - JUSTDIGI" w:date="2026-01-05T16:19:00Z">
        <w:r w:rsidDel="005F349E">
          <w:delText>lõikes</w:delText>
        </w:r>
      </w:del>
      <w:r>
        <w:t xml:space="preserve"> 4, § 103 lõigetes 1 ja 4, § 106 lõikes 7, § 126 pealkirjas</w:t>
      </w:r>
      <w:ins w:id="21" w:author="Mari Koik - JUSTDIGI" w:date="2026-01-05T16:20:00Z">
        <w:r w:rsidR="00B31674">
          <w:t xml:space="preserve"> ja</w:t>
        </w:r>
      </w:ins>
      <w:del w:id="22" w:author="Mari Koik - JUSTDIGI" w:date="2026-01-05T16:20:00Z">
        <w:r w:rsidDel="005F349E">
          <w:delText>, § 126</w:delText>
        </w:r>
      </w:del>
      <w:r>
        <w:t xml:space="preserve"> lõikes 1</w:t>
      </w:r>
      <w:del w:id="23" w:author="Mari Koik - JUSTDIGI" w:date="2026-01-05T16:20:00Z">
        <w:r w:rsidDel="005F349E">
          <w:delText>,</w:delText>
        </w:r>
      </w:del>
      <w:ins w:id="24" w:author="Mari Koik - JUSTDIGI" w:date="2026-01-05T16:20:00Z">
        <w:r w:rsidR="00B31674">
          <w:t xml:space="preserve"> ning</w:t>
        </w:r>
      </w:ins>
      <w:r>
        <w:t xml:space="preserve"> § 127 pealkirjas ja </w:t>
      </w:r>
      <w:del w:id="25" w:author="Mari Koik - JUSTDIGI" w:date="2026-01-05T16:20:00Z">
        <w:r w:rsidDel="005F349E">
          <w:delText xml:space="preserve">§ 127 </w:delText>
        </w:r>
      </w:del>
      <w:r>
        <w:t xml:space="preserve">lõigetes 1–4 asendatakse </w:t>
      </w:r>
      <w:del w:id="26" w:author="Mari Koik - JUSTDIGI" w:date="2026-01-08T17:04:00Z">
        <w:r w:rsidDel="005F349E">
          <w:delText xml:space="preserve">sõnad </w:delText>
        </w:r>
      </w:del>
      <w:ins w:id="27" w:author="Mari Koik - JUSTDIGI" w:date="2026-01-08T17:04:00Z">
        <w:r w:rsidR="00982D3A">
          <w:t xml:space="preserve">tekstiosa </w:t>
        </w:r>
      </w:ins>
      <w:r>
        <w:t>„õhusaasteluba või keskkonnakompleksluba“ sõnaga „keskkonnakaitseluba“ vastavas käändes;</w:t>
      </w:r>
    </w:p>
    <w:p w14:paraId="438D9B70" w14:textId="77777777" w:rsidR="005F349E" w:rsidRPr="000A69C6" w:rsidRDefault="005F349E" w:rsidP="005F349E">
      <w:pPr>
        <w:pStyle w:val="muutmisksk"/>
        <w:spacing w:before="0"/>
        <w:rPr>
          <w:bCs/>
        </w:rPr>
      </w:pPr>
    </w:p>
    <w:p w14:paraId="2A9102FD" w14:textId="1963A4F7" w:rsidR="005F349E" w:rsidRPr="000A69C6" w:rsidRDefault="005F349E" w:rsidP="005F349E">
      <w:pPr>
        <w:pStyle w:val="muutmisksk"/>
        <w:spacing w:before="0"/>
      </w:pPr>
      <w:r w:rsidRPr="63C6DC56">
        <w:rPr>
          <w:b/>
          <w:bCs/>
        </w:rPr>
        <w:t xml:space="preserve">5) </w:t>
      </w:r>
      <w:r>
        <w:t>paragrahvi 80 lõiget 1 täiendatakse pärast tekstiosa „§ 79 lõike</w:t>
      </w:r>
      <w:commentRangeStart w:id="28"/>
      <w:del w:id="29" w:author="Maarja-Liis Lall - JUSTDIGI" w:date="2026-01-13T08:00:00Z">
        <w:r w:rsidDel="005F349E">
          <w:delText>s</w:delText>
        </w:r>
      </w:del>
      <w:commentRangeEnd w:id="28"/>
      <w:r>
        <w:rPr>
          <w:rStyle w:val="Kommentaariviide"/>
          <w:sz w:val="24"/>
          <w:szCs w:val="24"/>
        </w:rPr>
        <w:commentReference w:id="28"/>
      </w:r>
      <w:r>
        <w:t xml:space="preserve"> 3 alusel“ tekstiosaga „või keskkonnakompleksluba tööstusheite seaduse § 19 lõike </w:t>
      </w:r>
      <w:r w:rsidR="00231F0A">
        <w:t>2</w:t>
      </w:r>
      <w:r>
        <w:t xml:space="preserve"> alusel“;</w:t>
      </w:r>
    </w:p>
    <w:p w14:paraId="182C5B96" w14:textId="77777777" w:rsidR="005F349E" w:rsidRPr="000A69C6" w:rsidRDefault="005F349E" w:rsidP="005F349E">
      <w:pPr>
        <w:pStyle w:val="muutmisksk"/>
        <w:spacing w:before="0"/>
        <w:rPr>
          <w:bCs/>
        </w:rPr>
      </w:pPr>
    </w:p>
    <w:p w14:paraId="78C23B64" w14:textId="17F78A4A" w:rsidR="005F349E" w:rsidRPr="000A69C6" w:rsidRDefault="005F349E" w:rsidP="005F349E">
      <w:pPr>
        <w:pStyle w:val="muutmisksk"/>
        <w:spacing w:before="0"/>
      </w:pPr>
      <w:r w:rsidRPr="7B2E449A">
        <w:rPr>
          <w:b/>
          <w:bCs/>
        </w:rPr>
        <w:t xml:space="preserve">6) </w:t>
      </w:r>
      <w:r>
        <w:t xml:space="preserve">paragrahvi </w:t>
      </w:r>
      <w:commentRangeStart w:id="30"/>
      <w:r>
        <w:t>80 lõikes 2</w:t>
      </w:r>
      <w:commentRangeEnd w:id="30"/>
      <w:r w:rsidR="6842AF04">
        <w:rPr>
          <w:rStyle w:val="Kommentaariviide"/>
          <w:sz w:val="24"/>
          <w:szCs w:val="24"/>
        </w:rPr>
        <w:commentReference w:id="30"/>
      </w:r>
      <w:r>
        <w:t xml:space="preserve"> asendatakse tekstiosa „tegevus Keskkonnaametis registreerida“ tekstiosaga „registreering </w:t>
      </w:r>
      <w:commentRangeStart w:id="31"/>
      <w:commentRangeStart w:id="32"/>
      <w:commentRangeStart w:id="33"/>
      <w:r>
        <w:t xml:space="preserve">(edaspidi ka </w:t>
      </w:r>
      <w:r w:rsidRPr="7B2E449A">
        <w:rPr>
          <w:i/>
          <w:iCs/>
        </w:rPr>
        <w:t>registreering</w:t>
      </w:r>
      <w:r w:rsidR="6842AF04" w:rsidRPr="7857BD89">
        <w:rPr>
          <w:i/>
          <w:iCs/>
        </w:rPr>
        <w:t>)</w:t>
      </w:r>
      <w:commentRangeEnd w:id="31"/>
      <w:r>
        <w:rPr>
          <w:rStyle w:val="Kommentaariviide"/>
          <w:sz w:val="24"/>
          <w:szCs w:val="24"/>
        </w:rPr>
        <w:commentReference w:id="31"/>
      </w:r>
      <w:commentRangeEnd w:id="32"/>
      <w:r>
        <w:rPr>
          <w:rStyle w:val="Kommentaariviide"/>
        </w:rPr>
        <w:commentReference w:id="32"/>
      </w:r>
      <w:commentRangeEnd w:id="33"/>
      <w:r>
        <w:rPr>
          <w:rStyle w:val="Kommentaariviide"/>
        </w:rPr>
        <w:commentReference w:id="33"/>
      </w:r>
      <w:r w:rsidR="6842AF04">
        <w:t>“;</w:t>
      </w:r>
    </w:p>
    <w:p w14:paraId="4E6D6A7B" w14:textId="77777777" w:rsidR="005F349E" w:rsidRPr="000A69C6" w:rsidRDefault="005F349E" w:rsidP="005F349E">
      <w:pPr>
        <w:pStyle w:val="muutmisksk"/>
        <w:spacing w:before="0"/>
        <w:rPr>
          <w:bCs/>
        </w:rPr>
      </w:pPr>
    </w:p>
    <w:p w14:paraId="569AD3F6" w14:textId="72E4E51C" w:rsidR="005F349E" w:rsidRPr="005D7858" w:rsidRDefault="005F349E" w:rsidP="005F349E">
      <w:pPr>
        <w:pStyle w:val="muutmisksk"/>
        <w:spacing w:before="0"/>
      </w:pPr>
      <w:r w:rsidRPr="4F6154D4">
        <w:rPr>
          <w:b/>
          <w:bCs/>
        </w:rPr>
        <w:t xml:space="preserve">7) </w:t>
      </w:r>
      <w:r>
        <w:t>seaduse 4. peatüki 1</w:t>
      </w:r>
      <w:r w:rsidR="00ED24E5">
        <w:t>.</w:t>
      </w:r>
      <w:r>
        <w:t xml:space="preserve"> jao 1. jaotis loetakse 4. peatüki 2. jaoks ja sõnastatakse järgmiselt:</w:t>
      </w:r>
    </w:p>
    <w:p w14:paraId="2C8C7F7F" w14:textId="77777777" w:rsidR="00467AD1" w:rsidRPr="005D7858" w:rsidRDefault="00467AD1" w:rsidP="00467AD1">
      <w:pPr>
        <w:pStyle w:val="muutmisksk"/>
        <w:spacing w:before="0"/>
        <w:rPr>
          <w:bCs/>
        </w:rPr>
      </w:pPr>
      <w:bookmarkStart w:id="34" w:name="para249lg7"/>
      <w:bookmarkEnd w:id="34"/>
    </w:p>
    <w:p w14:paraId="2503FB89" w14:textId="1CF47567" w:rsidR="00467AD1" w:rsidRPr="005D7858" w:rsidRDefault="00467AD1" w:rsidP="00467AD1">
      <w:pPr>
        <w:pStyle w:val="muutmisksk"/>
        <w:spacing w:before="0"/>
        <w:jc w:val="center"/>
        <w:rPr>
          <w:bCs/>
        </w:rPr>
      </w:pPr>
      <w:r w:rsidRPr="005D7858">
        <w:rPr>
          <w:bCs/>
        </w:rPr>
        <w:t>„</w:t>
      </w:r>
      <w:r w:rsidR="00187AB3">
        <w:rPr>
          <w:b/>
        </w:rPr>
        <w:t>2</w:t>
      </w:r>
      <w:r w:rsidR="00187AB3" w:rsidRPr="005D7858">
        <w:rPr>
          <w:b/>
        </w:rPr>
        <w:t>. ja</w:t>
      </w:r>
      <w:r w:rsidR="00187AB3">
        <w:rPr>
          <w:b/>
        </w:rPr>
        <w:t>gu</w:t>
      </w:r>
    </w:p>
    <w:p w14:paraId="24D58CCA" w14:textId="77777777" w:rsidR="00467AD1" w:rsidRPr="005D7858" w:rsidRDefault="00467AD1" w:rsidP="63C6DC56">
      <w:pPr>
        <w:pStyle w:val="muutmisksk"/>
        <w:spacing w:before="0"/>
        <w:jc w:val="center"/>
        <w:rPr>
          <w:b/>
          <w:bCs/>
        </w:rPr>
      </w:pPr>
      <w:r w:rsidRPr="63C6DC56">
        <w:rPr>
          <w:b/>
          <w:bCs/>
        </w:rPr>
        <w:t xml:space="preserve">Paikse heiteallika käitaja </w:t>
      </w:r>
      <w:commentRangeStart w:id="35"/>
      <w:r w:rsidRPr="63C6DC56">
        <w:rPr>
          <w:b/>
          <w:bCs/>
        </w:rPr>
        <w:t>registreerimine</w:t>
      </w:r>
      <w:commentRangeEnd w:id="35"/>
      <w:r w:rsidRPr="005D7858">
        <w:rPr>
          <w:rStyle w:val="Kommentaariviide"/>
          <w:b/>
          <w:bCs/>
          <w:sz w:val="24"/>
          <w:szCs w:val="24"/>
        </w:rPr>
        <w:commentReference w:id="35"/>
      </w:r>
    </w:p>
    <w:p w14:paraId="2F86E8F1" w14:textId="77777777" w:rsidR="00467AD1" w:rsidRPr="005D7858" w:rsidRDefault="00467AD1" w:rsidP="00467AD1">
      <w:pPr>
        <w:pStyle w:val="muutmisksk"/>
        <w:spacing w:before="0"/>
        <w:rPr>
          <w:bCs/>
        </w:rPr>
      </w:pPr>
    </w:p>
    <w:p w14:paraId="65A32AEF" w14:textId="77777777" w:rsidR="00467AD1" w:rsidRPr="005D7858" w:rsidRDefault="00467AD1" w:rsidP="00467AD1">
      <w:pPr>
        <w:pStyle w:val="muutmisksk"/>
        <w:spacing w:before="0"/>
        <w:rPr>
          <w:b/>
          <w:bCs/>
        </w:rPr>
      </w:pPr>
      <w:r w:rsidRPr="005D7858">
        <w:rPr>
          <w:b/>
          <w:bCs/>
        </w:rPr>
        <w:t>§ 81. Paikse heiteallika käitaja registreerimine</w:t>
      </w:r>
    </w:p>
    <w:p w14:paraId="3FB2F44E" w14:textId="77777777" w:rsidR="00467AD1" w:rsidRPr="005D7858" w:rsidRDefault="00467AD1" w:rsidP="00467AD1">
      <w:pPr>
        <w:pStyle w:val="muutmisksk"/>
        <w:spacing w:before="0"/>
        <w:rPr>
          <w:bCs/>
        </w:rPr>
      </w:pPr>
    </w:p>
    <w:p w14:paraId="4F533A3D" w14:textId="341EFC77" w:rsidR="00467AD1" w:rsidRPr="005D7858" w:rsidRDefault="260DFA0E" w:rsidP="00467AD1">
      <w:pPr>
        <w:pStyle w:val="muutmisksk"/>
        <w:spacing w:before="0"/>
      </w:pPr>
      <w:r>
        <w:t xml:space="preserve">(1) </w:t>
      </w:r>
      <w:commentRangeStart w:id="36"/>
      <w:r>
        <w:t>Paikse heiteallika käitaja tegevuse</w:t>
      </w:r>
      <w:commentRangeEnd w:id="36"/>
      <w:r>
        <w:rPr>
          <w:rStyle w:val="Kommentaariviide"/>
        </w:rPr>
        <w:commentReference w:id="36"/>
      </w:r>
      <w:r>
        <w:t xml:space="preserve"> registreerib Keskkonnaamet (edaspidi ka </w:t>
      </w:r>
      <w:r w:rsidRPr="595EDF77">
        <w:rPr>
          <w:i/>
          <w:iCs/>
        </w:rPr>
        <w:t>registreeringu andja</w:t>
      </w:r>
      <w:r>
        <w:t>).</w:t>
      </w:r>
    </w:p>
    <w:p w14:paraId="46EE1133" w14:textId="77777777" w:rsidR="00467AD1" w:rsidRPr="005D7858" w:rsidRDefault="00467AD1" w:rsidP="00467AD1">
      <w:pPr>
        <w:pStyle w:val="muutmisksk"/>
        <w:spacing w:before="0"/>
      </w:pPr>
    </w:p>
    <w:p w14:paraId="1A188ED9" w14:textId="28CBED8C" w:rsidR="00467AD1" w:rsidRPr="005D7858" w:rsidRDefault="260DFA0E" w:rsidP="00467AD1">
      <w:pPr>
        <w:pStyle w:val="muutmisksk"/>
        <w:spacing w:before="0"/>
      </w:pPr>
      <w:commentRangeStart w:id="37"/>
      <w:commentRangeStart w:id="38"/>
      <w:commentRangeStart w:id="39"/>
      <w:r>
        <w:t>(</w:t>
      </w:r>
      <w:r w:rsidR="0B9C35FF">
        <w:t>2</w:t>
      </w:r>
      <w:r>
        <w:t xml:space="preserve">) </w:t>
      </w:r>
      <w:commentRangeEnd w:id="37"/>
      <w:r>
        <w:rPr>
          <w:rStyle w:val="Kommentaariviide"/>
          <w:sz w:val="24"/>
          <w:szCs w:val="24"/>
        </w:rPr>
        <w:commentReference w:id="37"/>
      </w:r>
      <w:commentRangeEnd w:id="38"/>
      <w:r>
        <w:rPr>
          <w:rStyle w:val="Kommentaariviide"/>
        </w:rPr>
        <w:commentReference w:id="38"/>
      </w:r>
      <w:commentRangeEnd w:id="39"/>
      <w:r>
        <w:rPr>
          <w:rStyle w:val="Kommentaariviide"/>
        </w:rPr>
        <w:commentReference w:id="39"/>
      </w:r>
      <w:r>
        <w:t xml:space="preserve">Registreeritud </w:t>
      </w:r>
      <w:r w:rsidR="006A233E">
        <w:t xml:space="preserve">paikse heiteallika </w:t>
      </w:r>
      <w:r>
        <w:t xml:space="preserve">käitajale </w:t>
      </w:r>
      <w:r w:rsidR="00450D04">
        <w:t xml:space="preserve">(edaspidi ka </w:t>
      </w:r>
      <w:r w:rsidR="00450D04" w:rsidRPr="00450D04">
        <w:rPr>
          <w:i/>
          <w:iCs/>
        </w:rPr>
        <w:t>registreeringu omaja</w:t>
      </w:r>
      <w:r w:rsidR="00450D04">
        <w:t xml:space="preserve">) </w:t>
      </w:r>
      <w:commentRangeStart w:id="40"/>
      <w:del w:id="41" w:author="Mari Koik - JUSTDIGI" w:date="2026-01-08T12:04:00Z" w16du:dateUtc="2026-01-08T10:04:00Z">
        <w:r w:rsidDel="00A13C2F">
          <w:delText xml:space="preserve">laienevad </w:delText>
        </w:r>
      </w:del>
      <w:ins w:id="42" w:author="Mari Koik - JUSTDIGI" w:date="2026-01-08T12:04:00Z" w16du:dateUtc="2026-01-08T10:04:00Z">
        <w:r w:rsidR="00A13C2F">
          <w:t>kehtivad</w:t>
        </w:r>
      </w:ins>
      <w:commentRangeEnd w:id="40"/>
      <w:r w:rsidR="00701BD7">
        <w:rPr>
          <w:rStyle w:val="Kommentaariviide"/>
          <w:sz w:val="24"/>
          <w:szCs w:val="24"/>
        </w:rPr>
        <w:commentReference w:id="40"/>
      </w:r>
      <w:ins w:id="43" w:author="Mari Koik - JUSTDIGI" w:date="2026-01-08T12:04:00Z" w16du:dateUtc="2026-01-08T10:04:00Z">
        <w:r w:rsidR="00A13C2F">
          <w:t xml:space="preserve"> </w:t>
        </w:r>
      </w:ins>
      <w:r>
        <w:t>käesoleva seaduse §-des 100–102 sätestatud õigused ja kohustused.</w:t>
      </w:r>
    </w:p>
    <w:p w14:paraId="3B2CD49A" w14:textId="77777777" w:rsidR="00467AD1" w:rsidRPr="005D7858" w:rsidRDefault="00467AD1" w:rsidP="00467AD1">
      <w:pPr>
        <w:pStyle w:val="muutmisksk"/>
        <w:spacing w:before="0"/>
        <w:rPr>
          <w:bCs/>
        </w:rPr>
      </w:pPr>
    </w:p>
    <w:p w14:paraId="41E4F382" w14:textId="57297DB2" w:rsidR="00467AD1" w:rsidRPr="005D7858" w:rsidRDefault="00467AD1" w:rsidP="00467AD1">
      <w:pPr>
        <w:pStyle w:val="muutmisksk"/>
        <w:spacing w:before="0"/>
        <w:rPr>
          <w:bCs/>
        </w:rPr>
      </w:pPr>
      <w:r w:rsidRPr="005D7858">
        <w:rPr>
          <w:b/>
          <w:bCs/>
        </w:rPr>
        <w:t>§ 82. Registreeringu taotlemine</w:t>
      </w:r>
      <w:r w:rsidR="00B021CC">
        <w:rPr>
          <w:b/>
          <w:bCs/>
        </w:rPr>
        <w:t xml:space="preserve"> </w:t>
      </w:r>
    </w:p>
    <w:p w14:paraId="075E9AB8" w14:textId="77777777" w:rsidR="00467AD1" w:rsidRPr="005D7858" w:rsidRDefault="00467AD1" w:rsidP="00467AD1">
      <w:pPr>
        <w:pStyle w:val="muutmisksk"/>
        <w:spacing w:before="0"/>
        <w:rPr>
          <w:bCs/>
        </w:rPr>
      </w:pPr>
    </w:p>
    <w:p w14:paraId="53624C2D" w14:textId="1B9E08AC" w:rsidR="00467AD1" w:rsidRPr="005D7858" w:rsidRDefault="00467AD1" w:rsidP="00467AD1">
      <w:pPr>
        <w:pStyle w:val="muutmisksk"/>
        <w:spacing w:before="0"/>
        <w:rPr>
          <w:bCs/>
        </w:rPr>
      </w:pPr>
      <w:r w:rsidRPr="005D7858">
        <w:rPr>
          <w:bCs/>
        </w:rPr>
        <w:lastRenderedPageBreak/>
        <w:t>(1) Paikse heiteallika käitaja esitab registreeringu andjale keskkonnaotsuste infosüsteemi kaudu registreeringu taotluse järgmiste andmetega:</w:t>
      </w:r>
    </w:p>
    <w:p w14:paraId="7D113130" w14:textId="77777777" w:rsidR="00467AD1" w:rsidRPr="005D7858" w:rsidRDefault="00467AD1" w:rsidP="00467AD1">
      <w:pPr>
        <w:pStyle w:val="muutmisksk"/>
        <w:spacing w:before="0"/>
        <w:rPr>
          <w:bCs/>
        </w:rPr>
      </w:pPr>
      <w:r w:rsidRPr="005D7858">
        <w:rPr>
          <w:bCs/>
        </w:rPr>
        <w:t>1) taotleja nimi ja isikukood või registrikood;</w:t>
      </w:r>
    </w:p>
    <w:p w14:paraId="1798EC49" w14:textId="07834536" w:rsidR="00467AD1" w:rsidRPr="005D7858" w:rsidRDefault="00467AD1" w:rsidP="00467AD1">
      <w:pPr>
        <w:pStyle w:val="muutmisksk"/>
        <w:spacing w:before="0"/>
        <w:rPr>
          <w:bCs/>
        </w:rPr>
      </w:pPr>
      <w:r w:rsidRPr="005D7858">
        <w:rPr>
          <w:bCs/>
        </w:rPr>
        <w:t xml:space="preserve">2) taotleja </w:t>
      </w:r>
      <w:r w:rsidR="00F87026">
        <w:rPr>
          <w:bCs/>
        </w:rPr>
        <w:t>e-posti aadress</w:t>
      </w:r>
      <w:ins w:id="44" w:author="Mari Koik - JUSTDIGI" w:date="2026-01-05T16:25:00Z" w16du:dateUtc="2026-01-05T14:25:00Z">
        <w:r w:rsidR="00CA51CD">
          <w:rPr>
            <w:bCs/>
          </w:rPr>
          <w:t xml:space="preserve"> ja</w:t>
        </w:r>
      </w:ins>
      <w:del w:id="45" w:author="Mari Koik - JUSTDIGI" w:date="2026-01-05T16:25:00Z" w16du:dateUtc="2026-01-05T14:25:00Z">
        <w:r w:rsidR="00F87026" w:rsidDel="00CA51CD">
          <w:rPr>
            <w:bCs/>
          </w:rPr>
          <w:delText>,</w:delText>
        </w:r>
      </w:del>
      <w:r w:rsidR="00F87026">
        <w:rPr>
          <w:bCs/>
        </w:rPr>
        <w:t xml:space="preserve"> telefoninumber</w:t>
      </w:r>
      <w:r w:rsidR="00F87026" w:rsidRPr="005D7858">
        <w:rPr>
          <w:bCs/>
        </w:rPr>
        <w:t xml:space="preserve"> </w:t>
      </w:r>
      <w:r w:rsidRPr="005D7858">
        <w:rPr>
          <w:bCs/>
        </w:rPr>
        <w:t>ning kontaktisiku nimi</w:t>
      </w:r>
      <w:ins w:id="46" w:author="Mari Koik - JUSTDIGI" w:date="2026-01-05T16:25:00Z" w16du:dateUtc="2026-01-05T14:25:00Z">
        <w:r w:rsidR="00703256">
          <w:rPr>
            <w:bCs/>
          </w:rPr>
          <w:t>,</w:t>
        </w:r>
      </w:ins>
      <w:del w:id="47" w:author="Mari Koik - JUSTDIGI" w:date="2026-01-05T16:25:00Z" w16du:dateUtc="2026-01-05T14:25:00Z">
        <w:r w:rsidRPr="005D7858" w:rsidDel="00703256">
          <w:rPr>
            <w:bCs/>
          </w:rPr>
          <w:delText xml:space="preserve"> ja</w:delText>
        </w:r>
      </w:del>
      <w:r w:rsidRPr="005D7858">
        <w:rPr>
          <w:bCs/>
        </w:rPr>
        <w:t xml:space="preserve"> </w:t>
      </w:r>
      <w:r w:rsidR="00F87026">
        <w:rPr>
          <w:bCs/>
        </w:rPr>
        <w:t>e-posti aadress</w:t>
      </w:r>
      <w:del w:id="48" w:author="Mari Koik - JUSTDIGI" w:date="2026-01-05T16:25:00Z" w16du:dateUtc="2026-01-05T14:25:00Z">
        <w:r w:rsidR="00F87026" w:rsidDel="00CA51CD">
          <w:rPr>
            <w:bCs/>
          </w:rPr>
          <w:delText>,</w:delText>
        </w:r>
      </w:del>
      <w:ins w:id="49" w:author="Mari Koik - JUSTDIGI" w:date="2026-01-05T16:25:00Z" w16du:dateUtc="2026-01-05T14:25:00Z">
        <w:r w:rsidR="00CA51CD">
          <w:rPr>
            <w:bCs/>
          </w:rPr>
          <w:t xml:space="preserve"> ja</w:t>
        </w:r>
      </w:ins>
      <w:r w:rsidR="00F87026">
        <w:rPr>
          <w:bCs/>
        </w:rPr>
        <w:t xml:space="preserve"> telefoninumber</w:t>
      </w:r>
      <w:r w:rsidRPr="005D7858">
        <w:rPr>
          <w:bCs/>
        </w:rPr>
        <w:t>;</w:t>
      </w:r>
    </w:p>
    <w:p w14:paraId="60AD6B15" w14:textId="77777777" w:rsidR="00467AD1" w:rsidRPr="005D7858" w:rsidRDefault="00467AD1" w:rsidP="00467AD1">
      <w:pPr>
        <w:pStyle w:val="muutmisksk"/>
        <w:spacing w:before="0"/>
        <w:rPr>
          <w:bCs/>
        </w:rPr>
      </w:pPr>
      <w:r w:rsidRPr="005D7858">
        <w:rPr>
          <w:bCs/>
        </w:rPr>
        <w:t xml:space="preserve">3) </w:t>
      </w:r>
      <w:commentRangeStart w:id="50"/>
      <w:r w:rsidRPr="005D7858">
        <w:rPr>
          <w:bCs/>
        </w:rPr>
        <w:t>käitise</w:t>
      </w:r>
      <w:commentRangeEnd w:id="50"/>
      <w:r w:rsidRPr="005D7858">
        <w:rPr>
          <w:rStyle w:val="Kommentaariviide"/>
          <w:bCs/>
          <w:sz w:val="24"/>
          <w:szCs w:val="24"/>
        </w:rPr>
        <w:commentReference w:id="50"/>
      </w:r>
      <w:r w:rsidRPr="005D7858">
        <w:rPr>
          <w:bCs/>
        </w:rPr>
        <w:t xml:space="preserve"> asukoha aadress ja tootmisterritooriumi paiknemine kaardil;</w:t>
      </w:r>
    </w:p>
    <w:p w14:paraId="77F1F82A" w14:textId="77777777" w:rsidR="00467AD1" w:rsidRPr="005D7858" w:rsidRDefault="00467AD1" w:rsidP="00467AD1">
      <w:pPr>
        <w:pStyle w:val="muutmisksk"/>
        <w:spacing w:before="0"/>
        <w:rPr>
          <w:bCs/>
        </w:rPr>
      </w:pPr>
      <w:r w:rsidRPr="005D7858">
        <w:rPr>
          <w:bCs/>
        </w:rPr>
        <w:t xml:space="preserve">4) </w:t>
      </w:r>
      <w:commentRangeStart w:id="51"/>
      <w:r w:rsidRPr="005D7858">
        <w:rPr>
          <w:bCs/>
        </w:rPr>
        <w:t>käitise</w:t>
      </w:r>
      <w:commentRangeEnd w:id="51"/>
      <w:r w:rsidRPr="005D7858">
        <w:rPr>
          <w:rStyle w:val="Kommentaariviide"/>
          <w:bCs/>
          <w:sz w:val="24"/>
          <w:szCs w:val="24"/>
        </w:rPr>
        <w:commentReference w:id="51"/>
      </w:r>
      <w:r w:rsidRPr="005D7858">
        <w:rPr>
          <w:bCs/>
        </w:rPr>
        <w:t xml:space="preserve"> tegevuse kirjeldus;</w:t>
      </w:r>
    </w:p>
    <w:p w14:paraId="18CA66E9" w14:textId="77777777" w:rsidR="00467AD1" w:rsidRPr="005D7858" w:rsidRDefault="00467AD1" w:rsidP="00467AD1">
      <w:pPr>
        <w:pStyle w:val="muutmisksk"/>
        <w:spacing w:before="0"/>
        <w:rPr>
          <w:bCs/>
        </w:rPr>
      </w:pPr>
      <w:r w:rsidRPr="005D7858">
        <w:rPr>
          <w:bCs/>
        </w:rPr>
        <w:t>5) tegevusala;</w:t>
      </w:r>
    </w:p>
    <w:p w14:paraId="27DAB1AB" w14:textId="77777777" w:rsidR="00467AD1" w:rsidRPr="005D7858" w:rsidRDefault="00467AD1" w:rsidP="00467AD1">
      <w:pPr>
        <w:pStyle w:val="muutmisksk"/>
        <w:spacing w:before="0"/>
        <w:rPr>
          <w:bCs/>
        </w:rPr>
      </w:pPr>
      <w:r w:rsidRPr="005D7858">
        <w:rPr>
          <w:bCs/>
        </w:rPr>
        <w:t>6) tehnoloogiaseadmed ja saasteainete püüdeseadmed heiteallikate kaupa;</w:t>
      </w:r>
    </w:p>
    <w:p w14:paraId="0BDEA95E" w14:textId="178E7370" w:rsidR="00467AD1" w:rsidRDefault="00467AD1" w:rsidP="00A51713">
      <w:pPr>
        <w:pStyle w:val="muutmisksk"/>
        <w:spacing w:before="0"/>
        <w:rPr>
          <w:bCs/>
        </w:rPr>
      </w:pPr>
      <w:commentRangeStart w:id="52"/>
      <w:r w:rsidRPr="005D7858">
        <w:rPr>
          <w:bCs/>
        </w:rPr>
        <w:t xml:space="preserve">7) väljutatavate saasteainete nimetused </w:t>
      </w:r>
      <w:del w:id="53" w:author="Mari Koik - JUSTDIGI" w:date="2026-01-08T12:08:00Z" w16du:dateUtc="2026-01-08T10:08:00Z">
        <w:r w:rsidRPr="005D7858" w:rsidDel="00B36524">
          <w:rPr>
            <w:bCs/>
          </w:rPr>
          <w:delText xml:space="preserve">ning </w:delText>
        </w:r>
      </w:del>
      <w:ins w:id="54" w:author="Mari Koik - JUSTDIGI" w:date="2026-01-08T12:08:00Z" w16du:dateUtc="2026-01-08T10:08:00Z">
        <w:r w:rsidR="00B36524">
          <w:rPr>
            <w:bCs/>
          </w:rPr>
          <w:t>ja</w:t>
        </w:r>
        <w:r w:rsidR="00B36524" w:rsidRPr="005D7858">
          <w:rPr>
            <w:bCs/>
          </w:rPr>
          <w:t xml:space="preserve"> </w:t>
        </w:r>
      </w:ins>
      <w:commentRangeStart w:id="55"/>
      <w:del w:id="56" w:author="Mari Koik - JUSTDIGI" w:date="2026-01-08T12:08:00Z" w16du:dateUtc="2026-01-08T10:08:00Z">
        <w:r w:rsidRPr="005D7858" w:rsidDel="00B36524">
          <w:rPr>
            <w:bCs/>
          </w:rPr>
          <w:delText xml:space="preserve">andmed </w:delText>
        </w:r>
      </w:del>
      <w:r w:rsidRPr="005D7858">
        <w:rPr>
          <w:bCs/>
        </w:rPr>
        <w:t>saasteainete heitkogus</w:t>
      </w:r>
      <w:ins w:id="57" w:author="Mari Koik - JUSTDIGI" w:date="2026-01-08T12:08:00Z" w16du:dateUtc="2026-01-08T10:08:00Z">
        <w:r w:rsidR="00B36524">
          <w:rPr>
            <w:bCs/>
          </w:rPr>
          <w:t>ed</w:t>
        </w:r>
      </w:ins>
      <w:del w:id="58" w:author="Mari Koik - JUSTDIGI" w:date="2026-01-08T12:08:00Z" w16du:dateUtc="2026-01-08T10:08:00Z">
        <w:r w:rsidRPr="005D7858" w:rsidDel="00B36524">
          <w:rPr>
            <w:bCs/>
          </w:rPr>
          <w:delText>te kohta</w:delText>
        </w:r>
      </w:del>
      <w:commentRangeEnd w:id="55"/>
      <w:r w:rsidR="00116D99" w:rsidRPr="005D7858">
        <w:rPr>
          <w:rStyle w:val="Kommentaariviide"/>
          <w:bCs/>
          <w:sz w:val="24"/>
          <w:szCs w:val="24"/>
        </w:rPr>
        <w:commentReference w:id="55"/>
      </w:r>
      <w:r w:rsidRPr="005D7858">
        <w:rPr>
          <w:bCs/>
        </w:rPr>
        <w:t xml:space="preserve">, kui saasteaine heitkogus on aastas vähemalt üks kilogramm </w:t>
      </w:r>
      <w:del w:id="59" w:author="Mari Koik - JUSTDIGI" w:date="2026-01-08T12:11:00Z" w16du:dateUtc="2026-01-08T10:11:00Z">
        <w:r w:rsidRPr="005D7858" w:rsidDel="00C90229">
          <w:rPr>
            <w:bCs/>
          </w:rPr>
          <w:delText xml:space="preserve">ja </w:delText>
        </w:r>
      </w:del>
      <w:ins w:id="60" w:author="Mari Koik - JUSTDIGI" w:date="2026-01-08T12:11:00Z" w16du:dateUtc="2026-01-08T10:11:00Z">
        <w:r w:rsidR="00C90229">
          <w:rPr>
            <w:bCs/>
          </w:rPr>
          <w:t>ning</w:t>
        </w:r>
        <w:r w:rsidR="00C90229" w:rsidRPr="005D7858">
          <w:rPr>
            <w:bCs/>
          </w:rPr>
          <w:t xml:space="preserve"> </w:t>
        </w:r>
      </w:ins>
      <w:r w:rsidRPr="005D7858">
        <w:rPr>
          <w:bCs/>
        </w:rPr>
        <w:t>kui õigusaktides ei ole sätestatud teisiti;</w:t>
      </w:r>
    </w:p>
    <w:p w14:paraId="73CB6223" w14:textId="306C62F9" w:rsidR="00A51713" w:rsidRPr="005D7858" w:rsidRDefault="00A51713" w:rsidP="00A51713">
      <w:pPr>
        <w:pStyle w:val="muutmisksk"/>
        <w:spacing w:before="0"/>
        <w:rPr>
          <w:bCs/>
        </w:rPr>
      </w:pPr>
      <w:r>
        <w:rPr>
          <w:bCs/>
        </w:rPr>
        <w:t>8) kasutatavad kütused heiteallikate ja tehnoloogiaprotsesside kaupa;</w:t>
      </w:r>
    </w:p>
    <w:p w14:paraId="7814301F" w14:textId="1A7D66A6" w:rsidR="00467AD1" w:rsidRPr="005D7858" w:rsidRDefault="00E153B0" w:rsidP="00467AD1">
      <w:pPr>
        <w:pStyle w:val="muutmisksk"/>
        <w:spacing w:before="0"/>
        <w:rPr>
          <w:bCs/>
        </w:rPr>
      </w:pPr>
      <w:r>
        <w:rPr>
          <w:bCs/>
        </w:rPr>
        <w:t>9</w:t>
      </w:r>
      <w:r w:rsidR="00467AD1" w:rsidRPr="005D7858">
        <w:rPr>
          <w:bCs/>
        </w:rPr>
        <w:t xml:space="preserve">) </w:t>
      </w:r>
      <w:bookmarkStart w:id="61" w:name="_Hlk203392998"/>
      <w:del w:id="62" w:author="Mari Koik - JUSTDIGI" w:date="2026-01-08T12:09:00Z" w16du:dateUtc="2026-01-08T10:09:00Z">
        <w:r w:rsidR="00467AD1" w:rsidRPr="005D7858" w:rsidDel="00DF7F12">
          <w:rPr>
            <w:bCs/>
          </w:rPr>
          <w:delText xml:space="preserve">andmed </w:delText>
        </w:r>
      </w:del>
      <w:r w:rsidR="00467AD1" w:rsidRPr="005D7858">
        <w:rPr>
          <w:bCs/>
        </w:rPr>
        <w:t>iga</w:t>
      </w:r>
      <w:r w:rsidR="00064CA4">
        <w:rPr>
          <w:bCs/>
        </w:rPr>
        <w:t xml:space="preserve"> üksiku heiteallika </w:t>
      </w:r>
      <w:ins w:id="63" w:author="Mari Koik - JUSTDIGI" w:date="2026-01-08T12:09:00Z" w16du:dateUtc="2026-01-08T10:09:00Z">
        <w:r w:rsidR="00DF7F12" w:rsidRPr="005D7858">
          <w:rPr>
            <w:bCs/>
          </w:rPr>
          <w:t>andmed</w:t>
        </w:r>
      </w:ins>
      <w:del w:id="64" w:author="Mari Koik - JUSTDIGI" w:date="2026-01-08T12:09:00Z" w16du:dateUtc="2026-01-08T10:09:00Z">
        <w:r w:rsidR="00064CA4" w:rsidDel="00DF7F12">
          <w:rPr>
            <w:bCs/>
          </w:rPr>
          <w:delText>kohta</w:delText>
        </w:r>
      </w:del>
      <w:r w:rsidR="00064CA4">
        <w:rPr>
          <w:bCs/>
        </w:rPr>
        <w:t xml:space="preserve"> ja</w:t>
      </w:r>
      <w:r w:rsidR="00467AD1" w:rsidRPr="005D7858">
        <w:rPr>
          <w:bCs/>
        </w:rPr>
        <w:t xml:space="preserve"> heiteallikast väljutatavate saasteainete heitkogus</w:t>
      </w:r>
      <w:ins w:id="65" w:author="Mari Koik - JUSTDIGI" w:date="2026-01-08T12:09:00Z" w16du:dateUtc="2026-01-08T10:09:00Z">
        <w:r w:rsidR="00DF7F12">
          <w:rPr>
            <w:bCs/>
          </w:rPr>
          <w:t>ed</w:t>
        </w:r>
      </w:ins>
      <w:del w:id="66" w:author="Mari Koik - JUSTDIGI" w:date="2026-01-08T12:09:00Z" w16du:dateUtc="2026-01-08T10:09:00Z">
        <w:r w:rsidR="00467AD1" w:rsidRPr="005D7858" w:rsidDel="00DF7F12">
          <w:rPr>
            <w:bCs/>
          </w:rPr>
          <w:delText>te kohta</w:delText>
        </w:r>
      </w:del>
      <w:r w:rsidR="00467AD1" w:rsidRPr="005D7858">
        <w:rPr>
          <w:bCs/>
        </w:rPr>
        <w:t xml:space="preserve"> tehnoloogiaprotsesside kaupa</w:t>
      </w:r>
      <w:bookmarkEnd w:id="61"/>
      <w:r w:rsidR="00467AD1" w:rsidRPr="005D7858">
        <w:rPr>
          <w:bCs/>
        </w:rPr>
        <w:t>;</w:t>
      </w:r>
    </w:p>
    <w:p w14:paraId="3986FF36" w14:textId="0BF34C28" w:rsidR="00467AD1" w:rsidRPr="005D7858" w:rsidRDefault="00E153B0" w:rsidP="00467AD1">
      <w:pPr>
        <w:pStyle w:val="muutmisksk"/>
        <w:spacing w:before="0"/>
        <w:rPr>
          <w:bCs/>
        </w:rPr>
      </w:pPr>
      <w:r>
        <w:rPr>
          <w:bCs/>
        </w:rPr>
        <w:t>10</w:t>
      </w:r>
      <w:r w:rsidR="00467AD1" w:rsidRPr="005D7858">
        <w:rPr>
          <w:bCs/>
        </w:rPr>
        <w:t xml:space="preserve">) </w:t>
      </w:r>
      <w:r w:rsidR="00377F94" w:rsidRPr="00F61DAB">
        <w:rPr>
          <w:bCs/>
        </w:rPr>
        <w:t>keskmise võimsusega põletusseadme</w:t>
      </w:r>
      <w:del w:id="67" w:author="Mari Koik - JUSTDIGI" w:date="2026-01-08T12:10:00Z" w16du:dateUtc="2026-01-08T10:10:00Z">
        <w:r w:rsidR="00377F94" w:rsidRPr="00F61DAB" w:rsidDel="00950701">
          <w:rPr>
            <w:bCs/>
          </w:rPr>
          <w:delText>te</w:delText>
        </w:r>
      </w:del>
      <w:r w:rsidR="00377F94" w:rsidRPr="00F61DAB">
        <w:rPr>
          <w:bCs/>
        </w:rPr>
        <w:t xml:space="preserve"> korral </w:t>
      </w:r>
      <w:del w:id="68" w:author="Mari Koik - JUSTDIGI" w:date="2026-01-08T12:10:00Z" w16du:dateUtc="2026-01-08T10:10:00Z">
        <w:r w:rsidR="00467AD1" w:rsidRPr="005D7858" w:rsidDel="00825523">
          <w:rPr>
            <w:bCs/>
          </w:rPr>
          <w:delText xml:space="preserve">andmed </w:delText>
        </w:r>
      </w:del>
      <w:r w:rsidR="00467AD1" w:rsidRPr="005D7858">
        <w:rPr>
          <w:bCs/>
        </w:rPr>
        <w:t xml:space="preserve">saasteainete heite seire </w:t>
      </w:r>
      <w:ins w:id="69" w:author="Mari Koik - JUSTDIGI" w:date="2026-01-08T12:10:00Z" w16du:dateUtc="2026-01-08T10:10:00Z">
        <w:r w:rsidR="00825523" w:rsidRPr="005D7858">
          <w:rPr>
            <w:bCs/>
          </w:rPr>
          <w:t>andmed</w:t>
        </w:r>
      </w:ins>
      <w:del w:id="70" w:author="Mari Koik - JUSTDIGI" w:date="2026-01-08T12:10:00Z" w16du:dateUtc="2026-01-08T10:10:00Z">
        <w:r w:rsidR="00467AD1" w:rsidRPr="005D7858" w:rsidDel="00825523">
          <w:rPr>
            <w:bCs/>
          </w:rPr>
          <w:delText>kohta</w:delText>
        </w:r>
      </w:del>
      <w:r w:rsidR="00467AD1" w:rsidRPr="005D7858">
        <w:rPr>
          <w:bCs/>
        </w:rPr>
        <w:t xml:space="preserve"> heiteallikate </w:t>
      </w:r>
      <w:r w:rsidR="0099628F">
        <w:rPr>
          <w:bCs/>
        </w:rPr>
        <w:t xml:space="preserve">ja tehnoloogiaseadmete </w:t>
      </w:r>
      <w:r w:rsidR="00467AD1" w:rsidRPr="005D7858">
        <w:rPr>
          <w:bCs/>
        </w:rPr>
        <w:t>kaupa;</w:t>
      </w:r>
    </w:p>
    <w:p w14:paraId="0AF98E77" w14:textId="7652AD08" w:rsidR="00467AD1" w:rsidRPr="006B1EBC" w:rsidRDefault="00E153B0" w:rsidP="00467AD1">
      <w:pPr>
        <w:pStyle w:val="muutmisksk"/>
        <w:spacing w:before="0"/>
      </w:pPr>
      <w:bookmarkStart w:id="71" w:name="_Hlk203394860"/>
      <w:r>
        <w:t>11</w:t>
      </w:r>
      <w:r w:rsidR="260DFA0E">
        <w:t>)</w:t>
      </w:r>
      <w:commentRangeEnd w:id="52"/>
      <w:r>
        <w:rPr>
          <w:rStyle w:val="Kommentaariviide"/>
          <w:sz w:val="24"/>
          <w:szCs w:val="24"/>
        </w:rPr>
        <w:commentReference w:id="52"/>
      </w:r>
      <w:r w:rsidR="260DFA0E">
        <w:t xml:space="preserve"> </w:t>
      </w:r>
      <w:r w:rsidR="68AF3409">
        <w:t>keskmise võimsusega põletusseadme</w:t>
      </w:r>
      <w:del w:id="72" w:author="Mari Koik - JUSTDIGI" w:date="2026-01-08T12:10:00Z" w16du:dateUtc="2026-01-08T10:10:00Z">
        <w:r w:rsidR="68AF3409" w:rsidDel="00950701">
          <w:delText>te</w:delText>
        </w:r>
      </w:del>
      <w:r w:rsidR="68AF3409">
        <w:t xml:space="preserve"> korral </w:t>
      </w:r>
      <w:del w:id="73" w:author="Mari Koik - JUSTDIGI" w:date="2026-01-08T15:31:00Z" w16du:dateUtc="2026-01-08T13:31:00Z">
        <w:r w:rsidR="0AD6E21C" w:rsidDel="00D80E16">
          <w:delText xml:space="preserve">andmed </w:delText>
        </w:r>
      </w:del>
      <w:r w:rsidR="212C86D1">
        <w:t xml:space="preserve">saasteainete </w:t>
      </w:r>
      <w:r w:rsidR="0AD6E21C">
        <w:t>hei</w:t>
      </w:r>
      <w:del w:id="74" w:author="Mari Koik - JUSTDIGI" w:date="2026-01-08T15:30:00Z" w16du:dateUtc="2026-01-08T13:30:00Z">
        <w:r w:rsidR="0AD6E21C" w:rsidDel="00896E11">
          <w:delText>de</w:delText>
        </w:r>
      </w:del>
      <w:r w:rsidR="0AD6E21C">
        <w:t xml:space="preserve">te </w:t>
      </w:r>
      <w:del w:id="75" w:author="Mari Koik - JUSTDIGI" w:date="2026-01-08T15:31:00Z" w16du:dateUtc="2026-01-08T13:31:00Z">
        <w:r w:rsidR="0AD6E21C" w:rsidDel="00D80E16">
          <w:delText xml:space="preserve">kohta </w:delText>
        </w:r>
      </w:del>
      <w:ins w:id="76" w:author="Mari Koik - JUSTDIGI" w:date="2026-01-08T15:31:00Z" w16du:dateUtc="2026-01-08T13:31:00Z">
        <w:r w:rsidR="00D80E16">
          <w:t xml:space="preserve">andmed </w:t>
        </w:r>
      </w:ins>
      <w:r w:rsidR="212C86D1">
        <w:t xml:space="preserve">ja </w:t>
      </w:r>
      <w:bookmarkStart w:id="77" w:name="_Hlk201312544"/>
      <w:r w:rsidR="0AD6E21C">
        <w:t>käesoleva seaduse § 105 lõike 3 alusel kehtestatud saasteainete hei</w:t>
      </w:r>
      <w:del w:id="78" w:author="Mari Koik - JUSTDIGI" w:date="2026-01-08T15:30:00Z" w16du:dateUtc="2026-01-08T13:30:00Z">
        <w:r w:rsidR="0AD6E21C" w:rsidDel="00896E11">
          <w:delText>de</w:delText>
        </w:r>
      </w:del>
      <w:r w:rsidR="0AD6E21C">
        <w:t>te piirväärtus</w:t>
      </w:r>
      <w:ins w:id="79" w:author="Mari Koik - JUSTDIGI" w:date="2026-01-08T15:31:00Z" w16du:dateUtc="2026-01-08T13:31:00Z">
        <w:r w:rsidR="00D80E16">
          <w:t>ed</w:t>
        </w:r>
      </w:ins>
      <w:del w:id="80" w:author="Mari Koik - JUSTDIGI" w:date="2026-01-08T15:31:00Z" w16du:dateUtc="2026-01-08T13:31:00Z">
        <w:r w:rsidR="0AD6E21C" w:rsidDel="00D80E16">
          <w:delText>te</w:delText>
        </w:r>
        <w:r w:rsidR="212C86D1" w:rsidDel="00D80E16">
          <w:delText xml:space="preserve"> </w:delText>
        </w:r>
      </w:del>
      <w:del w:id="81" w:author="Mari Koik - JUSTDIGI" w:date="2026-01-08T15:32:00Z" w16du:dateUtc="2026-01-08T13:32:00Z">
        <w:r w:rsidR="212C86D1" w:rsidDel="00D80E16">
          <w:delText>kohta</w:delText>
        </w:r>
      </w:del>
      <w:bookmarkEnd w:id="77"/>
      <w:r w:rsidR="0AD6E21C">
        <w:t>.</w:t>
      </w:r>
    </w:p>
    <w:bookmarkEnd w:id="71"/>
    <w:p w14:paraId="22DB2886" w14:textId="77777777" w:rsidR="00467AD1" w:rsidRPr="005D7858" w:rsidRDefault="00467AD1" w:rsidP="00467AD1">
      <w:pPr>
        <w:pStyle w:val="muutmisksk"/>
        <w:spacing w:before="0"/>
        <w:rPr>
          <w:bCs/>
        </w:rPr>
      </w:pPr>
    </w:p>
    <w:p w14:paraId="4CAE667C" w14:textId="4CC8B317" w:rsidR="00467AD1" w:rsidRPr="005D7858" w:rsidRDefault="00467AD1" w:rsidP="00467AD1">
      <w:pPr>
        <w:pStyle w:val="muutmisksk"/>
        <w:spacing w:before="0"/>
        <w:rPr>
          <w:bCs/>
        </w:rPr>
      </w:pPr>
      <w:r w:rsidRPr="005D7858">
        <w:rPr>
          <w:bCs/>
        </w:rPr>
        <w:t xml:space="preserve">(2) Registreeringu andjal on õigus nõuda lisaks käesoleva paragrahvi lõikes 1 nimetatud andmetele ka iga saasteaine </w:t>
      </w:r>
      <w:commentRangeStart w:id="82"/>
      <w:del w:id="83" w:author="Mari Koik - JUSTDIGI" w:date="2026-01-08T15:37:00Z" w16du:dateUtc="2026-01-08T13:37:00Z">
        <w:r w:rsidRPr="005D7858" w:rsidDel="004A7A2E">
          <w:rPr>
            <w:bCs/>
          </w:rPr>
          <w:delText xml:space="preserve">hajumisarvutust </w:delText>
        </w:r>
      </w:del>
      <w:r w:rsidRPr="005D7858">
        <w:rPr>
          <w:bCs/>
        </w:rPr>
        <w:t>maapinnalähedases õhukihis</w:t>
      </w:r>
      <w:ins w:id="84" w:author="Mari Koik - JUSTDIGI" w:date="2026-01-08T15:37:00Z" w16du:dateUtc="2026-01-08T13:37:00Z">
        <w:r w:rsidR="004A7A2E" w:rsidRPr="004A7A2E">
          <w:rPr>
            <w:bCs/>
          </w:rPr>
          <w:t xml:space="preserve"> </w:t>
        </w:r>
        <w:r w:rsidR="004A7A2E" w:rsidRPr="005D7858">
          <w:rPr>
            <w:bCs/>
          </w:rPr>
          <w:t>hajumis</w:t>
        </w:r>
        <w:r w:rsidR="004A7A2E">
          <w:rPr>
            <w:bCs/>
          </w:rPr>
          <w:t xml:space="preserve">e </w:t>
        </w:r>
        <w:r w:rsidR="004A7A2E" w:rsidRPr="005D7858">
          <w:rPr>
            <w:bCs/>
          </w:rPr>
          <w:t>arvutust</w:t>
        </w:r>
      </w:ins>
      <w:commentRangeEnd w:id="82"/>
      <w:r w:rsidR="004A7A2E" w:rsidRPr="005D7858">
        <w:rPr>
          <w:rStyle w:val="Kommentaariviide"/>
          <w:bCs/>
          <w:sz w:val="24"/>
          <w:szCs w:val="24"/>
        </w:rPr>
        <w:commentReference w:id="82"/>
      </w:r>
      <w:r w:rsidRPr="005D7858">
        <w:rPr>
          <w:bCs/>
        </w:rPr>
        <w:t xml:space="preserve">, kui saasteaine kohta on käesoleva seaduse § 47 </w:t>
      </w:r>
      <w:commentRangeStart w:id="85"/>
      <w:r w:rsidRPr="005D7858">
        <w:rPr>
          <w:bCs/>
        </w:rPr>
        <w:t>lõigete 1 ja 2</w:t>
      </w:r>
      <w:commentRangeEnd w:id="85"/>
      <w:r w:rsidRPr="005D7858">
        <w:rPr>
          <w:rStyle w:val="Kommentaariviide"/>
          <w:bCs/>
          <w:sz w:val="24"/>
          <w:szCs w:val="24"/>
        </w:rPr>
        <w:commentReference w:id="85"/>
      </w:r>
      <w:r w:rsidRPr="005D7858">
        <w:rPr>
          <w:bCs/>
        </w:rPr>
        <w:t xml:space="preserve"> alusel kehtestatud õhukvaliteedi piir- või sihtväärtus </w:t>
      </w:r>
      <w:r w:rsidR="00D039AC">
        <w:rPr>
          <w:bCs/>
        </w:rPr>
        <w:t>ning</w:t>
      </w:r>
      <w:r w:rsidRPr="005D7858">
        <w:rPr>
          <w:bCs/>
        </w:rPr>
        <w:t xml:space="preserve"> on tuvastatud, et esineb </w:t>
      </w:r>
      <w:del w:id="86" w:author="Mari Koik - JUSTDIGI" w:date="2026-01-08T15:38:00Z" w16du:dateUtc="2026-01-08T13:38:00Z">
        <w:r w:rsidRPr="005D7858" w:rsidDel="00C673F5">
          <w:rPr>
            <w:bCs/>
          </w:rPr>
          <w:delText xml:space="preserve">oht </w:delText>
        </w:r>
      </w:del>
      <w:r w:rsidRPr="005D7858">
        <w:rPr>
          <w:bCs/>
        </w:rPr>
        <w:t xml:space="preserve">selle </w:t>
      </w:r>
      <w:commentRangeStart w:id="87"/>
      <w:r w:rsidRPr="005D7858">
        <w:rPr>
          <w:bCs/>
        </w:rPr>
        <w:t>ületamise</w:t>
      </w:r>
      <w:del w:id="88" w:author="Mari Koik - JUSTDIGI" w:date="2026-01-08T15:38:00Z" w16du:dateUtc="2026-01-08T13:38:00Z">
        <w:r w:rsidRPr="005D7858" w:rsidDel="00C673F5">
          <w:rPr>
            <w:bCs/>
          </w:rPr>
          <w:delText>ks</w:delText>
        </w:r>
      </w:del>
      <w:ins w:id="89" w:author="Mari Koik - JUSTDIGI" w:date="2026-01-08T15:38:00Z" w16du:dateUtc="2026-01-08T13:38:00Z">
        <w:r w:rsidR="00C673F5" w:rsidRPr="00C673F5">
          <w:rPr>
            <w:bCs/>
          </w:rPr>
          <w:t xml:space="preserve"> </w:t>
        </w:r>
        <w:r w:rsidR="00C673F5" w:rsidRPr="005D7858">
          <w:rPr>
            <w:bCs/>
          </w:rPr>
          <w:t>oht</w:t>
        </w:r>
      </w:ins>
      <w:commentRangeEnd w:id="87"/>
      <w:r w:rsidR="000F161C" w:rsidRPr="005D7858">
        <w:rPr>
          <w:rStyle w:val="Kommentaariviide"/>
          <w:bCs/>
          <w:sz w:val="24"/>
          <w:szCs w:val="24"/>
        </w:rPr>
        <w:commentReference w:id="87"/>
      </w:r>
      <w:r w:rsidRPr="005D7858">
        <w:rPr>
          <w:bCs/>
        </w:rPr>
        <w:t>. Hajumisarvutusele kohaldatakse käesoleva seaduse §</w:t>
      </w:r>
      <w:r w:rsidR="00D039AC">
        <w:rPr>
          <w:bCs/>
        </w:rPr>
        <w:t>-</w:t>
      </w:r>
      <w:del w:id="90" w:author="Mari Koik - JUSTDIGI" w:date="2026-01-08T15:39:00Z" w16du:dateUtc="2026-01-08T13:39:00Z">
        <w:r w:rsidR="00D039AC" w:rsidDel="000F161C">
          <w:rPr>
            <w:bCs/>
          </w:rPr>
          <w:delText>d</w:delText>
        </w:r>
      </w:del>
      <w:r w:rsidR="00D039AC">
        <w:rPr>
          <w:bCs/>
        </w:rPr>
        <w:t>e</w:t>
      </w:r>
      <w:r w:rsidRPr="005D7858">
        <w:rPr>
          <w:bCs/>
        </w:rPr>
        <w:t xml:space="preserve"> 92 ja 94</w:t>
      </w:r>
      <w:del w:id="91" w:author="Mari Koik - JUSTDIGI" w:date="2026-01-08T15:39:00Z" w16du:dateUtc="2026-01-08T13:39:00Z">
        <w:r w:rsidRPr="005D7858" w:rsidDel="000F161C">
          <w:rPr>
            <w:bCs/>
          </w:rPr>
          <w:delText xml:space="preserve"> sätteid</w:delText>
        </w:r>
      </w:del>
      <w:r w:rsidRPr="005D7858">
        <w:rPr>
          <w:bCs/>
        </w:rPr>
        <w:t>.</w:t>
      </w:r>
    </w:p>
    <w:p w14:paraId="599E79AA" w14:textId="77777777" w:rsidR="00467AD1" w:rsidRPr="005D7858" w:rsidRDefault="00467AD1" w:rsidP="00467AD1">
      <w:pPr>
        <w:pStyle w:val="muutmisksk"/>
        <w:spacing w:before="0"/>
        <w:rPr>
          <w:bCs/>
        </w:rPr>
      </w:pPr>
    </w:p>
    <w:p w14:paraId="2FAE47B3" w14:textId="2B791560" w:rsidR="00467AD1" w:rsidRPr="005D7858" w:rsidRDefault="260DFA0E" w:rsidP="4F6154D4">
      <w:pPr>
        <w:pStyle w:val="muutmisksk"/>
        <w:spacing w:before="0"/>
      </w:pPr>
      <w:r>
        <w:t xml:space="preserve">(3) Registreeringu taotluse ja </w:t>
      </w:r>
      <w:r w:rsidR="00F87026">
        <w:t xml:space="preserve">registreeringu täpsustatud </w:t>
      </w:r>
      <w:r>
        <w:t>andmekoosseisu kehtestab valdkonna eest vastutav minister määrusega.</w:t>
      </w:r>
    </w:p>
    <w:p w14:paraId="47D36C28" w14:textId="77777777" w:rsidR="00467AD1" w:rsidRPr="005D7858" w:rsidRDefault="00467AD1" w:rsidP="00467AD1">
      <w:pPr>
        <w:pStyle w:val="muutmisksk"/>
        <w:spacing w:before="0"/>
        <w:rPr>
          <w:bCs/>
        </w:rPr>
      </w:pPr>
    </w:p>
    <w:p w14:paraId="14E90A2F" w14:textId="1D8EEC5B" w:rsidR="00467AD1" w:rsidRPr="005D7858" w:rsidRDefault="00467AD1" w:rsidP="00467AD1">
      <w:pPr>
        <w:pStyle w:val="muutmisksk"/>
        <w:spacing w:before="0"/>
        <w:rPr>
          <w:bCs/>
        </w:rPr>
      </w:pPr>
      <w:r w:rsidRPr="005D7858">
        <w:rPr>
          <w:b/>
          <w:bCs/>
        </w:rPr>
        <w:t xml:space="preserve">§ 83. </w:t>
      </w:r>
      <w:r w:rsidR="00C264E8">
        <w:rPr>
          <w:b/>
          <w:bCs/>
        </w:rPr>
        <w:t>T</w:t>
      </w:r>
      <w:r w:rsidRPr="005D7858">
        <w:rPr>
          <w:b/>
          <w:bCs/>
        </w:rPr>
        <w:t>egevuse registreerimine</w:t>
      </w:r>
    </w:p>
    <w:p w14:paraId="4B3863C6" w14:textId="77777777" w:rsidR="00467AD1" w:rsidRPr="005D7858" w:rsidRDefault="00467AD1" w:rsidP="00467AD1">
      <w:pPr>
        <w:pStyle w:val="muutmisksk"/>
        <w:spacing w:before="0"/>
        <w:rPr>
          <w:bCs/>
        </w:rPr>
      </w:pPr>
    </w:p>
    <w:p w14:paraId="17BDBF13" w14:textId="0F6B1B4D" w:rsidR="00467AD1" w:rsidRPr="0045305E" w:rsidRDefault="00467AD1" w:rsidP="00467AD1">
      <w:pPr>
        <w:pStyle w:val="muutmisksk"/>
        <w:spacing w:before="0"/>
        <w:rPr>
          <w:bCs/>
        </w:rPr>
      </w:pPr>
      <w:r w:rsidRPr="0045305E">
        <w:rPr>
          <w:bCs/>
        </w:rPr>
        <w:t>(</w:t>
      </w:r>
      <w:r w:rsidR="00E51115">
        <w:rPr>
          <w:bCs/>
        </w:rPr>
        <w:t>1</w:t>
      </w:r>
      <w:r w:rsidRPr="0045305E">
        <w:rPr>
          <w:bCs/>
        </w:rPr>
        <w:t>) Registreeringu andja otsustab tegevuse registreerimise või sellest keeldumise 30 päeva jooksul nõuetele vastava registreeringu taotluse saamisest arvates. Kui registreeringu taotlust ei vaadata läbi tähtaja jooksul, ei loeta isiku tegevust tähtaja möödumise tõttu vaikimisi registreerituks.</w:t>
      </w:r>
    </w:p>
    <w:p w14:paraId="655809AD" w14:textId="77777777" w:rsidR="00467AD1" w:rsidRPr="0045305E" w:rsidRDefault="00467AD1" w:rsidP="00467AD1">
      <w:pPr>
        <w:pStyle w:val="muutmisksk"/>
        <w:spacing w:before="0"/>
        <w:rPr>
          <w:bCs/>
        </w:rPr>
      </w:pPr>
    </w:p>
    <w:p w14:paraId="7D782083" w14:textId="12D3888B" w:rsidR="00467AD1" w:rsidRPr="0045305E" w:rsidRDefault="00467AD1" w:rsidP="00467AD1">
      <w:pPr>
        <w:pStyle w:val="muutmisksk"/>
        <w:spacing w:before="0"/>
        <w:rPr>
          <w:bCs/>
        </w:rPr>
      </w:pPr>
      <w:r w:rsidRPr="0045305E">
        <w:rPr>
          <w:bCs/>
        </w:rPr>
        <w:t>(</w:t>
      </w:r>
      <w:r w:rsidR="00E51115">
        <w:rPr>
          <w:bCs/>
        </w:rPr>
        <w:t>2</w:t>
      </w:r>
      <w:r w:rsidRPr="0045305E">
        <w:rPr>
          <w:bCs/>
        </w:rPr>
        <w:t>) Taotluses puuduste kõrvaldamise aega ei arvestata registreeringu andmise tähtaja hulka.</w:t>
      </w:r>
    </w:p>
    <w:p w14:paraId="04844CA9" w14:textId="77777777" w:rsidR="00467AD1" w:rsidRPr="0045305E" w:rsidRDefault="00467AD1" w:rsidP="00467AD1">
      <w:pPr>
        <w:pStyle w:val="muutmisksk"/>
        <w:spacing w:before="0"/>
        <w:rPr>
          <w:bCs/>
        </w:rPr>
      </w:pPr>
    </w:p>
    <w:p w14:paraId="627DA7AA" w14:textId="1A4D34EA" w:rsidR="00467AD1" w:rsidRPr="0045305E" w:rsidRDefault="00467AD1" w:rsidP="00467AD1">
      <w:pPr>
        <w:pStyle w:val="muutmisksk"/>
        <w:spacing w:before="0"/>
        <w:rPr>
          <w:bCs/>
        </w:rPr>
      </w:pPr>
      <w:r w:rsidRPr="0045305E">
        <w:rPr>
          <w:bCs/>
        </w:rPr>
        <w:t>(3) Käesoleva seaduse § 82 lõikes 2 nimetatud hajumisarvutuse nõudmise korral hakkab käesoleva paragrahvi lõikes 1 nimetatud tähtaeg kulgema hajumisarvutu</w:t>
      </w:r>
      <w:commentRangeStart w:id="92"/>
      <w:r w:rsidRPr="0045305E">
        <w:rPr>
          <w:bCs/>
        </w:rPr>
        <w:t>s</w:t>
      </w:r>
      <w:del w:id="93" w:author="Mari Koik - JUSTDIGI" w:date="2026-01-08T15:41:00Z" w16du:dateUtc="2026-01-08T13:41:00Z">
        <w:r w:rsidRPr="0045305E" w:rsidDel="005806C3">
          <w:rPr>
            <w:bCs/>
          </w:rPr>
          <w:delText>t</w:delText>
        </w:r>
      </w:del>
      <w:r w:rsidRPr="0045305E">
        <w:rPr>
          <w:bCs/>
        </w:rPr>
        <w:t xml:space="preserve">e </w:t>
      </w:r>
      <w:commentRangeEnd w:id="92"/>
      <w:r w:rsidR="005806C3" w:rsidRPr="0045305E">
        <w:rPr>
          <w:rStyle w:val="Kommentaariviide"/>
          <w:bCs/>
          <w:sz w:val="24"/>
          <w:szCs w:val="24"/>
        </w:rPr>
        <w:commentReference w:id="92"/>
      </w:r>
      <w:r w:rsidRPr="0045305E">
        <w:rPr>
          <w:bCs/>
        </w:rPr>
        <w:t>keskkonnaotsuste infosüsteemis registreerimisest arvates.</w:t>
      </w:r>
    </w:p>
    <w:p w14:paraId="09960E69" w14:textId="77777777" w:rsidR="00467AD1" w:rsidRPr="0045305E" w:rsidRDefault="00467AD1" w:rsidP="00467AD1">
      <w:pPr>
        <w:pStyle w:val="muutmisksk"/>
        <w:spacing w:before="0"/>
        <w:rPr>
          <w:bCs/>
        </w:rPr>
      </w:pPr>
    </w:p>
    <w:p w14:paraId="5CB389F7" w14:textId="300705EB" w:rsidR="00467AD1" w:rsidRPr="00A27976" w:rsidRDefault="260DFA0E" w:rsidP="00467AD1">
      <w:pPr>
        <w:pStyle w:val="muutmisksk"/>
        <w:spacing w:before="0"/>
      </w:pPr>
      <w:r>
        <w:t>(</w:t>
      </w:r>
      <w:r w:rsidR="0B9C35FF">
        <w:t>4</w:t>
      </w:r>
      <w:r w:rsidRPr="00A27976">
        <w:t xml:space="preserve">) Registreeringu andja võib pikendada käesolevas paragrahvis sätestatud tähtaega, kui ilmnevad asjaolud, mis ei võimalda </w:t>
      </w:r>
      <w:r w:rsidR="1F59A790" w:rsidRPr="00A27976">
        <w:t xml:space="preserve">otsustada </w:t>
      </w:r>
      <w:r w:rsidRPr="00A27976">
        <w:t>registreeringu andmis</w:t>
      </w:r>
      <w:r w:rsidR="1F59A790" w:rsidRPr="00A27976">
        <w:t>t</w:t>
      </w:r>
      <w:r w:rsidRPr="00A27976">
        <w:t xml:space="preserve"> selle tähtaja jooksul.</w:t>
      </w:r>
      <w:r w:rsidR="00265F5A" w:rsidRPr="00265F5A">
        <w:rPr>
          <w:rFonts w:ascii="Arial" w:hAnsi="Arial" w:cs="Arial"/>
          <w:color w:val="202020"/>
          <w:sz w:val="21"/>
          <w:szCs w:val="21"/>
          <w:shd w:val="clear" w:color="auto" w:fill="FFFFFF"/>
          <w:lang w:eastAsia="en-GB"/>
        </w:rPr>
        <w:t xml:space="preserve"> </w:t>
      </w:r>
      <w:r w:rsidR="00265F5A" w:rsidRPr="00265F5A">
        <w:t xml:space="preserve">Tähtaja pikendamine, selle põhjus ja otsuse tegemise kavandatav tähtaeg tehakse </w:t>
      </w:r>
      <w:r w:rsidR="00265F5A">
        <w:t>registreeringu</w:t>
      </w:r>
      <w:r w:rsidR="00265F5A" w:rsidRPr="00265F5A">
        <w:t xml:space="preserve"> taotlejale kirjalikult teatavaks.</w:t>
      </w:r>
    </w:p>
    <w:p w14:paraId="6EC0AEEE" w14:textId="77777777" w:rsidR="00467AD1" w:rsidRPr="00A27976" w:rsidRDefault="00467AD1" w:rsidP="00467AD1">
      <w:pPr>
        <w:pStyle w:val="muutmisksk"/>
        <w:spacing w:before="0"/>
        <w:rPr>
          <w:bCs/>
        </w:rPr>
      </w:pPr>
    </w:p>
    <w:p w14:paraId="7103D75F" w14:textId="3499DD2F" w:rsidR="00467AD1" w:rsidRPr="00A27976" w:rsidRDefault="260DFA0E" w:rsidP="00467AD1">
      <w:pPr>
        <w:pStyle w:val="muutmisksk"/>
        <w:spacing w:before="0"/>
      </w:pPr>
      <w:r>
        <w:t>(</w:t>
      </w:r>
      <w:r w:rsidR="0B9C35FF">
        <w:t>5</w:t>
      </w:r>
      <w:r>
        <w:t xml:space="preserve">) </w:t>
      </w:r>
      <w:commentRangeStart w:id="94"/>
      <w:r w:rsidR="004D6A1E">
        <w:t xml:space="preserve">Käitaja </w:t>
      </w:r>
      <w:r>
        <w:t>tegevus</w:t>
      </w:r>
      <w:commentRangeEnd w:id="94"/>
      <w:r>
        <w:rPr>
          <w:rStyle w:val="Kommentaariviide"/>
        </w:rPr>
        <w:commentReference w:id="94"/>
      </w:r>
      <w:r>
        <w:t xml:space="preserve"> registreeritakse ja registreering</w:t>
      </w:r>
      <w:r w:rsidR="00364277">
        <w:t xml:space="preserve">u </w:t>
      </w:r>
      <w:r w:rsidR="004528BA">
        <w:t xml:space="preserve">andmise otsus </w:t>
      </w:r>
      <w:r>
        <w:t>tehakse taotlejale kättesaadavaks keskkonnaotsuste infosüsteemis.</w:t>
      </w:r>
    </w:p>
    <w:p w14:paraId="28226B4D" w14:textId="77777777" w:rsidR="00807D4C" w:rsidRPr="00A27976" w:rsidRDefault="00807D4C" w:rsidP="00807D4C">
      <w:pPr>
        <w:pStyle w:val="muutmisksk"/>
        <w:spacing w:before="0"/>
      </w:pPr>
    </w:p>
    <w:p w14:paraId="4B7B25F7" w14:textId="540CEB19" w:rsidR="00807D4C" w:rsidRPr="00654788" w:rsidRDefault="00807D4C" w:rsidP="00807D4C">
      <w:pPr>
        <w:pStyle w:val="muutmisksk"/>
        <w:spacing w:before="0"/>
      </w:pPr>
      <w:r>
        <w:t>(6) Registreeringu andmise otsuses märgitakse käesoleva seaduse § 82 lõike 1 punktides 1 ja 3–</w:t>
      </w:r>
      <w:commentRangeStart w:id="95"/>
      <w:r>
        <w:t>10</w:t>
      </w:r>
      <w:commentRangeEnd w:id="95"/>
      <w:r>
        <w:rPr>
          <w:rStyle w:val="Kommentaariviide"/>
          <w:sz w:val="24"/>
          <w:szCs w:val="24"/>
        </w:rPr>
        <w:commentReference w:id="95"/>
      </w:r>
      <w:r>
        <w:t xml:space="preserve"> nimetatud andmed.</w:t>
      </w:r>
    </w:p>
    <w:p w14:paraId="3B6A3B8B" w14:textId="77777777" w:rsidR="00467AD1" w:rsidRPr="00A27976" w:rsidRDefault="00467AD1" w:rsidP="00467AD1">
      <w:pPr>
        <w:pStyle w:val="muutmisksk"/>
        <w:spacing w:before="0"/>
        <w:rPr>
          <w:bCs/>
        </w:rPr>
      </w:pPr>
    </w:p>
    <w:p w14:paraId="1403AC7D" w14:textId="25F668CE" w:rsidR="00807D4C" w:rsidRDefault="260DFA0E" w:rsidP="00467AD1">
      <w:pPr>
        <w:pStyle w:val="muutmisksk"/>
        <w:spacing w:before="0"/>
      </w:pPr>
      <w:bookmarkStart w:id="96" w:name="_Hlk198905861"/>
      <w:r w:rsidRPr="00A27976">
        <w:t>(</w:t>
      </w:r>
      <w:r w:rsidR="00807D4C">
        <w:t>7</w:t>
      </w:r>
      <w:r w:rsidRPr="00A27976">
        <w:t xml:space="preserve">) Käesoleva paragrahvi lõikes </w:t>
      </w:r>
      <w:r w:rsidR="354FA4E4" w:rsidRPr="00A27976">
        <w:t>1</w:t>
      </w:r>
      <w:r w:rsidRPr="00A27976">
        <w:t xml:space="preserve"> ja § 86</w:t>
      </w:r>
      <w:r w:rsidRPr="00A27976">
        <w:rPr>
          <w:vertAlign w:val="superscript"/>
        </w:rPr>
        <w:t>1</w:t>
      </w:r>
      <w:r w:rsidRPr="00A27976">
        <w:t xml:space="preserve"> lõikes 2 </w:t>
      </w:r>
      <w:r w:rsidR="2AFE27C2" w:rsidRPr="00A27976">
        <w:t>ning</w:t>
      </w:r>
      <w:r w:rsidRPr="00A27976">
        <w:t xml:space="preserve"> keskkonnaseadustiku üldosa seaduse § 62 l</w:t>
      </w:r>
      <w:r w:rsidR="2AFE27C2" w:rsidRPr="00A27976">
        <w:t>õike</w:t>
      </w:r>
      <w:r w:rsidRPr="00A27976">
        <w:t xml:space="preserve"> 1 punktis 1 nimetatud </w:t>
      </w:r>
      <w:commentRangeStart w:id="97"/>
      <w:r w:rsidRPr="00A27976">
        <w:t xml:space="preserve">tegevuse </w:t>
      </w:r>
      <w:commentRangeEnd w:id="97"/>
      <w:r w:rsidRPr="00A27976">
        <w:rPr>
          <w:rStyle w:val="Kommentaariviide"/>
          <w:sz w:val="24"/>
          <w:szCs w:val="24"/>
        </w:rPr>
        <w:commentReference w:id="97"/>
      </w:r>
      <w:r w:rsidRPr="00A27976">
        <w:t xml:space="preserve">korral võib </w:t>
      </w:r>
      <w:r w:rsidR="54B8AF2A" w:rsidRPr="00A27976">
        <w:t xml:space="preserve">tegevuse </w:t>
      </w:r>
      <w:r w:rsidRPr="00A27976">
        <w:t>registreeri</w:t>
      </w:r>
      <w:r w:rsidR="54B8AF2A" w:rsidRPr="00A27976">
        <w:t>mise või sellest keeldumise</w:t>
      </w:r>
      <w:r w:rsidRPr="00A27976">
        <w:t>, registreeringu omaja muutmise või registreeringu kehtetuks tunnistamise teha keskkonnaotsuste infosüsteemi vahendusel automatiseeritult, kui on tagatud registreeringu andmise</w:t>
      </w:r>
      <w:r w:rsidR="54B8AF2A" w:rsidRPr="00A27976">
        <w:t xml:space="preserve">, </w:t>
      </w:r>
      <w:ins w:id="98" w:author="Mari Koik - JUSTDIGI" w:date="2026-01-05T16:39:00Z" w16du:dateUtc="2026-01-05T14:39:00Z">
        <w:r w:rsidR="001D16FB" w:rsidRPr="007F4A29">
          <w:t>sellest</w:t>
        </w:r>
        <w:r w:rsidR="001D16FB">
          <w:t xml:space="preserve"> </w:t>
        </w:r>
      </w:ins>
      <w:r w:rsidR="54B8AF2A" w:rsidRPr="00A27976">
        <w:t>keeldumise</w:t>
      </w:r>
      <w:r w:rsidRPr="00A27976">
        <w:t>, omaja muutmise või kehtetuks tunnistamise eelduste automaatne kontrollimine</w:t>
      </w:r>
      <w:bookmarkEnd w:id="96"/>
      <w:r w:rsidRPr="00A27976">
        <w:t>.</w:t>
      </w:r>
    </w:p>
    <w:p w14:paraId="5F84CBB2" w14:textId="77777777" w:rsidR="00807D4C" w:rsidRPr="00A27976" w:rsidRDefault="00807D4C" w:rsidP="00467AD1">
      <w:pPr>
        <w:pStyle w:val="muutmisksk"/>
        <w:spacing w:before="0"/>
        <w:rPr>
          <w:bCs/>
        </w:rPr>
      </w:pPr>
    </w:p>
    <w:p w14:paraId="7E8B4C38" w14:textId="175F6DE8" w:rsidR="00467AD1" w:rsidRPr="00A27976" w:rsidRDefault="261BFF0D" w:rsidP="4F6154D4">
      <w:pPr>
        <w:pStyle w:val="muutmisksk"/>
        <w:spacing w:before="0"/>
      </w:pPr>
      <w:commentRangeStart w:id="99"/>
      <w:r w:rsidRPr="00A27976">
        <w:t>(</w:t>
      </w:r>
      <w:r w:rsidR="4E6D2819">
        <w:t>8</w:t>
      </w:r>
      <w:r w:rsidRPr="00A27976">
        <w:t>)</w:t>
      </w:r>
      <w:commentRangeEnd w:id="99"/>
      <w:r w:rsidRPr="00972988">
        <w:rPr>
          <w:rStyle w:val="Kommentaariviide"/>
          <w:sz w:val="24"/>
          <w:szCs w:val="24"/>
          <w:shd w:val="clear" w:color="auto" w:fill="FFFFFF"/>
          <w:lang w:eastAsia="en-GB"/>
        </w:rPr>
        <w:commentReference w:id="99"/>
      </w:r>
      <w:r w:rsidRPr="00972988">
        <w:rPr>
          <w:shd w:val="clear" w:color="auto" w:fill="FFFFFF"/>
          <w:lang w:eastAsia="en-GB"/>
        </w:rPr>
        <w:t xml:space="preserve"> </w:t>
      </w:r>
      <w:r w:rsidRPr="00A27976">
        <w:t>Kui registreering</w:t>
      </w:r>
      <w:ins w:id="100" w:author="Mari Koik - JUSTDIGI" w:date="2026-01-08T15:43:00Z" w16du:dateUtc="2026-01-08T13:43:00Z">
        <w:r w:rsidR="52DED968">
          <w:t>ut</w:t>
        </w:r>
      </w:ins>
      <w:r w:rsidRPr="00A27976">
        <w:t xml:space="preserve"> taotletakse ajutisele katlamajale, mis töötab uues asukohas rohkem kui 500 töötundi</w:t>
      </w:r>
      <w:r w:rsidR="05E82F0E">
        <w:t xml:space="preserve"> aastas</w:t>
      </w:r>
      <w:r w:rsidR="2389FBDD" w:rsidRPr="00A27976">
        <w:t>,</w:t>
      </w:r>
      <w:r w:rsidRPr="00A27976">
        <w:t xml:space="preserve"> ning </w:t>
      </w:r>
      <w:del w:id="101" w:author="Mari Koik - JUSTDIGI" w:date="2026-01-05T16:40:00Z" w16du:dateUtc="2026-01-05T14:40:00Z">
        <w:r w:rsidDel="261BFF0D">
          <w:delText xml:space="preserve">sellele </w:delText>
        </w:r>
      </w:del>
      <w:r w:rsidRPr="00A27976">
        <w:t>tootmisterritooriumil paikneva</w:t>
      </w:r>
      <w:del w:id="102" w:author="Mari Koik - JUSTDIGI" w:date="2026-01-05T16:40:00Z" w16du:dateUtc="2026-01-05T14:40:00Z">
        <w:r w:rsidDel="261BFF0D">
          <w:delText>le</w:delText>
        </w:r>
      </w:del>
      <w:r w:rsidRPr="00A27976">
        <w:t xml:space="preserve"> heiteallika</w:t>
      </w:r>
      <w:del w:id="103" w:author="Mari Koik - JUSTDIGI" w:date="2026-01-05T16:40:00Z" w16du:dateUtc="2026-01-05T14:40:00Z">
        <w:r w:rsidDel="261BFF0D">
          <w:delText>le</w:delText>
        </w:r>
      </w:del>
      <w:ins w:id="104" w:author="Mari Koik - JUSTDIGI" w:date="2026-01-05T16:40:00Z" w16du:dateUtc="2026-01-05T14:40:00Z">
        <w:r w:rsidR="34A0D1D4">
          <w:t xml:space="preserve"> kohta</w:t>
        </w:r>
      </w:ins>
      <w:r w:rsidRPr="00A27976">
        <w:t xml:space="preserve">, mille taha ajutine katlamaja liidetakse, on väljastatud õhusaasteluba või keskkonnakompleksluba, võib registreeringu andja energiavajaduse </w:t>
      </w:r>
      <w:r w:rsidR="1EF4B6D2" w:rsidRPr="00A27976">
        <w:t xml:space="preserve">perioodiliseks </w:t>
      </w:r>
      <w:r w:rsidRPr="00A27976">
        <w:t xml:space="preserve">katmiseks </w:t>
      </w:r>
      <w:del w:id="105" w:author="Mari Koik - JUSTDIGI" w:date="2026-01-08T16:57:00Z" w16du:dateUtc="2026-01-08T14:57:00Z">
        <w:r w:rsidDel="261BFF0D">
          <w:delText xml:space="preserve">paikse heiteallika </w:delText>
        </w:r>
      </w:del>
      <w:r w:rsidRPr="00A27976">
        <w:t xml:space="preserve">registreerida </w:t>
      </w:r>
      <w:del w:id="106" w:author="Mari Koik - JUSTDIGI" w:date="2026-01-08T15:45:00Z" w16du:dateUtc="2026-01-08T13:45:00Z">
        <w:r w:rsidDel="261BFF0D">
          <w:delText xml:space="preserve">eraldi </w:delText>
        </w:r>
      </w:del>
      <w:r w:rsidRPr="00A27976">
        <w:t>õhusaasteloa</w:t>
      </w:r>
      <w:r w:rsidR="1EF4B6D2" w:rsidRPr="00A27976">
        <w:t>le</w:t>
      </w:r>
      <w:r w:rsidRPr="00A27976">
        <w:t xml:space="preserve"> või keskkonnakompleksloa</w:t>
      </w:r>
      <w:r w:rsidR="1EF4B6D2" w:rsidRPr="00A27976">
        <w:t>le lisaks</w:t>
      </w:r>
      <w:ins w:id="107" w:author="Mari Koik - JUSTDIGI" w:date="2026-01-08T15:45:00Z" w16du:dateUtc="2026-01-08T13:45:00Z">
        <w:r w:rsidR="5F5DD731">
          <w:t xml:space="preserve"> paikse heiteallika eraldi</w:t>
        </w:r>
      </w:ins>
      <w:r w:rsidR="6DD21C40" w:rsidRPr="00A27976">
        <w:t xml:space="preserve">. </w:t>
      </w:r>
      <w:commentRangeStart w:id="108"/>
      <w:r w:rsidR="6DD21C40" w:rsidRPr="00A27976">
        <w:t>P</w:t>
      </w:r>
      <w:r w:rsidRPr="00A27976">
        <w:t>eriood</w:t>
      </w:r>
      <w:commentRangeEnd w:id="108"/>
      <w:r w:rsidRPr="00A27976">
        <w:rPr>
          <w:rStyle w:val="Kommentaariviide"/>
          <w:sz w:val="24"/>
          <w:szCs w:val="24"/>
        </w:rPr>
        <w:commentReference w:id="108"/>
      </w:r>
      <w:r w:rsidRPr="00A27976">
        <w:t xml:space="preserve"> </w:t>
      </w:r>
      <w:r w:rsidR="5A604B41" w:rsidRPr="00A27976">
        <w:t>uues asukohas</w:t>
      </w:r>
      <w:r w:rsidRPr="00A27976">
        <w:t xml:space="preserve"> ei tohi olla pikem kui üks aasta.</w:t>
      </w:r>
    </w:p>
    <w:p w14:paraId="40F80544" w14:textId="77777777" w:rsidR="00467AD1" w:rsidRPr="00CB47A9" w:rsidRDefault="00467AD1" w:rsidP="00467AD1">
      <w:pPr>
        <w:pStyle w:val="muutmisksk"/>
        <w:spacing w:before="0"/>
        <w:rPr>
          <w:bCs/>
        </w:rPr>
      </w:pPr>
    </w:p>
    <w:p w14:paraId="05EEE48A" w14:textId="4E5FA8AB" w:rsidR="00467AD1" w:rsidRPr="00CB47A9" w:rsidRDefault="00467AD1" w:rsidP="00467AD1">
      <w:pPr>
        <w:pStyle w:val="muutmisksk"/>
        <w:spacing w:before="0"/>
        <w:rPr>
          <w:bCs/>
        </w:rPr>
      </w:pPr>
      <w:r w:rsidRPr="00CB47A9">
        <w:rPr>
          <w:b/>
          <w:bCs/>
        </w:rPr>
        <w:t>§ 84. Registreeringu kehtivus</w:t>
      </w:r>
    </w:p>
    <w:p w14:paraId="38C225A6" w14:textId="77777777" w:rsidR="00467AD1" w:rsidRPr="00CB47A9" w:rsidRDefault="00467AD1" w:rsidP="00467AD1">
      <w:pPr>
        <w:pStyle w:val="muutmisksk"/>
        <w:spacing w:before="0"/>
        <w:rPr>
          <w:bCs/>
        </w:rPr>
      </w:pPr>
    </w:p>
    <w:p w14:paraId="0B2B2EE5" w14:textId="77777777" w:rsidR="00467AD1" w:rsidRPr="00CB47A9" w:rsidRDefault="00467AD1" w:rsidP="00467AD1">
      <w:pPr>
        <w:pStyle w:val="muutmisksk"/>
        <w:spacing w:before="0"/>
        <w:rPr>
          <w:bCs/>
        </w:rPr>
      </w:pPr>
      <w:r w:rsidRPr="00CB47A9">
        <w:rPr>
          <w:bCs/>
        </w:rPr>
        <w:t>Käesoleva seaduse § 80 lõikes 1 nimetatud isiku tegevus registreeritakse tähtajatult, välja arvatud juhul, kui registreeringut taotletakse tähtajaliselt.</w:t>
      </w:r>
    </w:p>
    <w:p w14:paraId="12B2B5A6" w14:textId="77777777" w:rsidR="00467AD1" w:rsidRPr="00CB47A9" w:rsidRDefault="00467AD1" w:rsidP="00467AD1">
      <w:pPr>
        <w:pStyle w:val="muutmisksk"/>
        <w:spacing w:before="0"/>
        <w:rPr>
          <w:bCs/>
        </w:rPr>
      </w:pPr>
    </w:p>
    <w:p w14:paraId="6CEF6C75" w14:textId="53936FB1" w:rsidR="00467AD1" w:rsidRPr="00CB47A9" w:rsidRDefault="260DFA0E" w:rsidP="4F6154D4">
      <w:pPr>
        <w:pStyle w:val="muutmisksk"/>
        <w:spacing w:before="0"/>
        <w:rPr>
          <w:b/>
          <w:bCs/>
        </w:rPr>
      </w:pPr>
      <w:r w:rsidRPr="4F6154D4">
        <w:rPr>
          <w:b/>
          <w:bCs/>
        </w:rPr>
        <w:t xml:space="preserve">§ 85. </w:t>
      </w:r>
      <w:r w:rsidR="437E32E9" w:rsidRPr="4F6154D4">
        <w:rPr>
          <w:b/>
          <w:bCs/>
        </w:rPr>
        <w:t>K</w:t>
      </w:r>
      <w:r w:rsidRPr="4F6154D4">
        <w:rPr>
          <w:b/>
          <w:bCs/>
        </w:rPr>
        <w:t>ohustus teatada registreeringu andmete muudatu</w:t>
      </w:r>
      <w:commentRangeStart w:id="109"/>
      <w:r w:rsidRPr="4F6154D4">
        <w:rPr>
          <w:b/>
          <w:bCs/>
        </w:rPr>
        <w:t>s</w:t>
      </w:r>
      <w:del w:id="110" w:author="Mari Koik - JUSTDIGI" w:date="2026-01-05T18:07:00Z" w16du:dateUtc="2026-01-05T16:07:00Z">
        <w:r w:rsidRPr="4F6154D4" w:rsidDel="008A0CC0">
          <w:rPr>
            <w:b/>
            <w:bCs/>
          </w:rPr>
          <w:delText>t</w:delText>
        </w:r>
      </w:del>
      <w:r w:rsidRPr="4F6154D4">
        <w:rPr>
          <w:b/>
          <w:bCs/>
        </w:rPr>
        <w:t>es</w:t>
      </w:r>
      <w:commentRangeEnd w:id="109"/>
      <w:r w:rsidR="00C85548" w:rsidRPr="4F6154D4">
        <w:rPr>
          <w:rStyle w:val="Kommentaariviide"/>
          <w:b/>
          <w:bCs/>
          <w:sz w:val="24"/>
          <w:szCs w:val="24"/>
        </w:rPr>
        <w:commentReference w:id="109"/>
      </w:r>
      <w:r w:rsidRPr="4F6154D4">
        <w:rPr>
          <w:b/>
          <w:bCs/>
        </w:rPr>
        <w:t>t</w:t>
      </w:r>
    </w:p>
    <w:p w14:paraId="3820A576" w14:textId="77777777" w:rsidR="00467AD1" w:rsidRPr="00CB47A9" w:rsidRDefault="00467AD1" w:rsidP="00467AD1">
      <w:pPr>
        <w:pStyle w:val="muutmisksk"/>
        <w:spacing w:before="0"/>
        <w:rPr>
          <w:bCs/>
        </w:rPr>
      </w:pPr>
    </w:p>
    <w:p w14:paraId="57787B81" w14:textId="13CA0F75" w:rsidR="00467AD1" w:rsidRPr="00CB47A9" w:rsidRDefault="00467AD1" w:rsidP="00467AD1">
      <w:pPr>
        <w:pStyle w:val="muutmisksk"/>
        <w:spacing w:before="0"/>
        <w:rPr>
          <w:bCs/>
        </w:rPr>
      </w:pPr>
      <w:r w:rsidRPr="00CB47A9">
        <w:rPr>
          <w:bCs/>
        </w:rPr>
        <w:t xml:space="preserve">Registreeringu omaja </w:t>
      </w:r>
      <w:del w:id="111" w:author="Mari Koik - JUSTDIGI" w:date="2026-01-08T15:46:00Z" w16du:dateUtc="2026-01-08T13:46:00Z">
        <w:r w:rsidRPr="00CB47A9" w:rsidDel="009526E7">
          <w:rPr>
            <w:bCs/>
          </w:rPr>
          <w:delText xml:space="preserve">on kohustatud </w:delText>
        </w:r>
      </w:del>
      <w:r w:rsidRPr="00CB47A9">
        <w:rPr>
          <w:bCs/>
        </w:rPr>
        <w:t>teavita</w:t>
      </w:r>
      <w:del w:id="112" w:author="Mari Koik - JUSTDIGI" w:date="2026-01-08T15:46:00Z" w16du:dateUtc="2026-01-08T13:46:00Z">
        <w:r w:rsidRPr="00CB47A9" w:rsidDel="009526E7">
          <w:rPr>
            <w:bCs/>
          </w:rPr>
          <w:delText>ma</w:delText>
        </w:r>
      </w:del>
      <w:ins w:id="113" w:author="Mari Koik - JUSTDIGI" w:date="2026-01-08T15:46:00Z" w16du:dateUtc="2026-01-08T13:46:00Z">
        <w:r w:rsidR="009526E7">
          <w:rPr>
            <w:bCs/>
          </w:rPr>
          <w:t>b</w:t>
        </w:r>
      </w:ins>
      <w:r w:rsidRPr="00CB47A9">
        <w:rPr>
          <w:bCs/>
        </w:rPr>
        <w:t xml:space="preserve"> registreeringu andjat:</w:t>
      </w:r>
    </w:p>
    <w:p w14:paraId="4426E352" w14:textId="6AC5232C" w:rsidR="00467AD1" w:rsidRPr="00CB47A9" w:rsidRDefault="260DFA0E" w:rsidP="4F6154D4">
      <w:pPr>
        <w:pStyle w:val="muutmisksk"/>
        <w:spacing w:before="0"/>
      </w:pPr>
      <w:r>
        <w:t>1) käesoleva seaduse § 82 l</w:t>
      </w:r>
      <w:r w:rsidR="2AFE27C2">
        <w:t>õike</w:t>
      </w:r>
      <w:r>
        <w:t xml:space="preserve"> 1 punktis 2 nimetatud andmete muu</w:t>
      </w:r>
      <w:ins w:id="114" w:author="Mari Koik - JUSTDIGI" w:date="2026-01-05T18:05:00Z" w16du:dateUtc="2026-01-05T16:05:00Z">
        <w:r w:rsidR="00EB0262">
          <w:t>da</w:t>
        </w:r>
      </w:ins>
      <w:r>
        <w:t>tusest</w:t>
      </w:r>
      <w:r w:rsidR="40EEFF38">
        <w:t>;</w:t>
      </w:r>
    </w:p>
    <w:p w14:paraId="22EBAA5D" w14:textId="70DB2D0F" w:rsidR="00467AD1" w:rsidRPr="00CB47A9" w:rsidRDefault="260DFA0E" w:rsidP="00467AD1">
      <w:pPr>
        <w:pStyle w:val="muutmisksk"/>
        <w:spacing w:before="0"/>
      </w:pPr>
      <w:r>
        <w:t>2) ajutise katlamaja asukoha muu</w:t>
      </w:r>
      <w:ins w:id="115" w:author="Mari Koik - JUSTDIGI" w:date="2026-01-05T18:05:00Z" w16du:dateUtc="2026-01-05T16:05:00Z">
        <w:r w:rsidR="00EB0262">
          <w:t>da</w:t>
        </w:r>
      </w:ins>
      <w:r>
        <w:t xml:space="preserve">tusest, kui ajutine katlamaja töötab uues asukohas </w:t>
      </w:r>
      <w:r w:rsidR="0CF9C94A">
        <w:t>kuni</w:t>
      </w:r>
      <w:r>
        <w:t xml:space="preserve"> 500 töötundi</w:t>
      </w:r>
      <w:r w:rsidR="001E001B">
        <w:t xml:space="preserve"> aastas</w:t>
      </w:r>
      <w:r>
        <w:t>, hiljemalt kolm päeva p</w:t>
      </w:r>
      <w:r w:rsidR="2AFE27C2">
        <w:t>ärast</w:t>
      </w:r>
      <w:r>
        <w:t xml:space="preserve"> </w:t>
      </w:r>
      <w:commentRangeStart w:id="116"/>
      <w:del w:id="117" w:author="Mari Koik - JUSTDIGI" w:date="2026-01-05T18:06:00Z" w16du:dateUtc="2026-01-05T16:06:00Z">
        <w:r w:rsidRPr="00147437" w:rsidDel="00D838AE">
          <w:delText>liigutamist</w:delText>
        </w:r>
      </w:del>
      <w:ins w:id="118" w:author="Mari Koik - JUSTDIGI" w:date="2026-01-05T18:06:00Z" w16du:dateUtc="2026-01-05T16:06:00Z">
        <w:r w:rsidR="00D838AE">
          <w:t>asukoha muudatust</w:t>
        </w:r>
      </w:ins>
      <w:r>
        <w:t>.</w:t>
      </w:r>
      <w:commentRangeEnd w:id="116"/>
      <w:r w:rsidR="00C85548" w:rsidRPr="00CB47A9">
        <w:rPr>
          <w:rStyle w:val="Kommentaariviide"/>
          <w:sz w:val="24"/>
          <w:szCs w:val="24"/>
        </w:rPr>
        <w:commentReference w:id="116"/>
      </w:r>
    </w:p>
    <w:p w14:paraId="48E1D353" w14:textId="77777777" w:rsidR="00467AD1" w:rsidRPr="00CB47A9" w:rsidRDefault="00467AD1" w:rsidP="00467AD1">
      <w:pPr>
        <w:pStyle w:val="muutmisksk"/>
        <w:spacing w:before="0"/>
        <w:rPr>
          <w:bCs/>
        </w:rPr>
      </w:pPr>
    </w:p>
    <w:p w14:paraId="1A74FEA2" w14:textId="4614263E" w:rsidR="00467AD1" w:rsidRPr="00CB47A9" w:rsidRDefault="00467AD1" w:rsidP="00467AD1">
      <w:pPr>
        <w:pStyle w:val="muutmisksk"/>
        <w:spacing w:before="0"/>
        <w:rPr>
          <w:bCs/>
        </w:rPr>
      </w:pPr>
      <w:r w:rsidRPr="00CB47A9">
        <w:rPr>
          <w:b/>
          <w:bCs/>
        </w:rPr>
        <w:t>§ 86. Registreeringu muutmine</w:t>
      </w:r>
    </w:p>
    <w:p w14:paraId="15593A69" w14:textId="77777777" w:rsidR="00467AD1" w:rsidRPr="00CB47A9" w:rsidRDefault="00467AD1" w:rsidP="00467AD1">
      <w:pPr>
        <w:pStyle w:val="muutmisksk"/>
        <w:spacing w:before="0"/>
        <w:rPr>
          <w:bCs/>
        </w:rPr>
      </w:pPr>
    </w:p>
    <w:p w14:paraId="1B229268" w14:textId="0089A0F1" w:rsidR="00467AD1" w:rsidRPr="00CB47A9" w:rsidRDefault="00467AD1" w:rsidP="00467AD1">
      <w:pPr>
        <w:pStyle w:val="muutmisksk"/>
        <w:spacing w:before="0"/>
        <w:rPr>
          <w:bCs/>
        </w:rPr>
      </w:pPr>
      <w:r w:rsidRPr="00CB47A9">
        <w:rPr>
          <w:bCs/>
        </w:rPr>
        <w:t>(1) Registreeringu andja muudab registreeringut:</w:t>
      </w:r>
    </w:p>
    <w:p w14:paraId="18576578" w14:textId="77777777" w:rsidR="00467AD1" w:rsidRPr="00CB47A9" w:rsidRDefault="00467AD1" w:rsidP="00467AD1">
      <w:pPr>
        <w:pStyle w:val="muutmisksk"/>
        <w:spacing w:before="0"/>
        <w:rPr>
          <w:bCs/>
        </w:rPr>
      </w:pPr>
      <w:r w:rsidRPr="00CB47A9">
        <w:rPr>
          <w:bCs/>
        </w:rPr>
        <w:t>1) registreeringu omaja taotluse alusel;</w:t>
      </w:r>
    </w:p>
    <w:p w14:paraId="6BDC5D38" w14:textId="39A69AF3" w:rsidR="00467AD1" w:rsidRPr="00CB47A9" w:rsidRDefault="00E51115" w:rsidP="00467AD1">
      <w:pPr>
        <w:pStyle w:val="muutmisksk"/>
        <w:spacing w:before="0"/>
        <w:rPr>
          <w:bCs/>
        </w:rPr>
      </w:pPr>
      <w:r>
        <w:rPr>
          <w:bCs/>
        </w:rPr>
        <w:t>2</w:t>
      </w:r>
      <w:r w:rsidR="00467AD1" w:rsidRPr="00CB47A9">
        <w:rPr>
          <w:bCs/>
        </w:rPr>
        <w:t>) seiretingimuste muutmiseks, kui seaduses sätestatud seirenõuded on muutunud;</w:t>
      </w:r>
    </w:p>
    <w:p w14:paraId="7FF1291F" w14:textId="73178B05" w:rsidR="00467AD1" w:rsidRPr="00CB47A9" w:rsidRDefault="00E51115" w:rsidP="00467AD1">
      <w:pPr>
        <w:pStyle w:val="muutmisksk"/>
        <w:spacing w:before="0"/>
        <w:rPr>
          <w:bCs/>
        </w:rPr>
      </w:pPr>
      <w:r>
        <w:rPr>
          <w:bCs/>
        </w:rPr>
        <w:t>3</w:t>
      </w:r>
      <w:r w:rsidR="00467AD1" w:rsidRPr="00CB47A9">
        <w:rPr>
          <w:bCs/>
        </w:rPr>
        <w:t>) muudel seaduses sätestatud alustel.</w:t>
      </w:r>
    </w:p>
    <w:p w14:paraId="61C38D29" w14:textId="77777777" w:rsidR="00467AD1" w:rsidRPr="00CB47A9" w:rsidRDefault="00467AD1" w:rsidP="00467AD1">
      <w:pPr>
        <w:pStyle w:val="muutmisksk"/>
        <w:spacing w:before="0"/>
        <w:rPr>
          <w:bCs/>
        </w:rPr>
      </w:pPr>
    </w:p>
    <w:p w14:paraId="1C42991E" w14:textId="06E1CA93" w:rsidR="00467AD1" w:rsidRPr="00CB47A9" w:rsidRDefault="00467AD1" w:rsidP="00467AD1">
      <w:pPr>
        <w:pStyle w:val="muutmisksk"/>
        <w:spacing w:before="0"/>
        <w:rPr>
          <w:bCs/>
        </w:rPr>
      </w:pPr>
      <w:bookmarkStart w:id="119" w:name="_Hlk198129769"/>
      <w:r w:rsidRPr="00CB47A9">
        <w:rPr>
          <w:bCs/>
        </w:rPr>
        <w:t>(</w:t>
      </w:r>
      <w:r w:rsidR="00296832">
        <w:rPr>
          <w:bCs/>
        </w:rPr>
        <w:t>2</w:t>
      </w:r>
      <w:r w:rsidRPr="00CB47A9">
        <w:rPr>
          <w:bCs/>
        </w:rPr>
        <w:t xml:space="preserve">) Kui registreeringu </w:t>
      </w:r>
      <w:ins w:id="120" w:author="Mari Koik - JUSTDIGI" w:date="2026-01-08T15:57:00Z" w16du:dateUtc="2026-01-08T13:57:00Z">
        <w:r w:rsidR="0035120E">
          <w:rPr>
            <w:bCs/>
          </w:rPr>
          <w:t xml:space="preserve">tingimuste </w:t>
        </w:r>
      </w:ins>
      <w:r w:rsidRPr="00CB47A9">
        <w:rPr>
          <w:bCs/>
        </w:rPr>
        <w:t xml:space="preserve">muutmise algatab registreeringu andja, teeb ta registreeringu omajale </w:t>
      </w:r>
      <w:r>
        <w:rPr>
          <w:bCs/>
        </w:rPr>
        <w:t xml:space="preserve">kirjalikult teatavaks </w:t>
      </w:r>
      <w:del w:id="121" w:author="Mari Koik - JUSTDIGI" w:date="2026-01-08T15:57:00Z" w16du:dateUtc="2026-01-08T13:57:00Z">
        <w:r w:rsidDel="0035120E">
          <w:rPr>
            <w:bCs/>
          </w:rPr>
          <w:delText xml:space="preserve">registreeringu tingimuste </w:delText>
        </w:r>
      </w:del>
      <w:r>
        <w:rPr>
          <w:bCs/>
        </w:rPr>
        <w:t xml:space="preserve">muutmise põhjuse ning võib nõuda </w:t>
      </w:r>
      <w:del w:id="122" w:author="Mari Koik - JUSTDIGI" w:date="2026-01-08T15:57:00Z" w16du:dateUtc="2026-01-08T13:57:00Z">
        <w:r w:rsidDel="0035120E">
          <w:rPr>
            <w:bCs/>
          </w:rPr>
          <w:delText xml:space="preserve">registreeringu </w:delText>
        </w:r>
      </w:del>
      <w:r>
        <w:rPr>
          <w:bCs/>
        </w:rPr>
        <w:t xml:space="preserve">muutmiseks vajalike andmete esitamist </w:t>
      </w:r>
      <w:r w:rsidRPr="00CB47A9">
        <w:rPr>
          <w:bCs/>
        </w:rPr>
        <w:t xml:space="preserve">keskkonnaotsuste infosüsteemi kaudu </w:t>
      </w:r>
      <w:r>
        <w:rPr>
          <w:bCs/>
        </w:rPr>
        <w:t xml:space="preserve">registreeringu muutmise taotlusena </w:t>
      </w:r>
      <w:commentRangeStart w:id="123"/>
      <w:r>
        <w:rPr>
          <w:bCs/>
        </w:rPr>
        <w:t>või määra</w:t>
      </w:r>
      <w:del w:id="124" w:author="Mari Koik - JUSTDIGI" w:date="2026-01-05T16:45:00Z" w16du:dateUtc="2026-01-05T14:45:00Z">
        <w:r w:rsidDel="00AA171B">
          <w:rPr>
            <w:bCs/>
          </w:rPr>
          <w:delText>b</w:delText>
        </w:r>
      </w:del>
      <w:ins w:id="125" w:author="Mari Koik - JUSTDIGI" w:date="2026-01-05T16:45:00Z" w16du:dateUtc="2026-01-05T14:45:00Z">
        <w:r w:rsidR="00AA171B">
          <w:rPr>
            <w:bCs/>
          </w:rPr>
          <w:t>ta</w:t>
        </w:r>
      </w:ins>
      <w:r>
        <w:rPr>
          <w:bCs/>
        </w:rPr>
        <w:t xml:space="preserve"> </w:t>
      </w:r>
      <w:commentRangeEnd w:id="123"/>
      <w:r w:rsidR="00AA171B">
        <w:rPr>
          <w:rStyle w:val="Kommentaariviide"/>
          <w:bCs/>
          <w:sz w:val="24"/>
          <w:szCs w:val="24"/>
        </w:rPr>
        <w:commentReference w:id="123"/>
      </w:r>
      <w:r>
        <w:rPr>
          <w:bCs/>
        </w:rPr>
        <w:t xml:space="preserve">andmete esitamise muu viisi ja dokumentide </w:t>
      </w:r>
      <w:r w:rsidRPr="00CB47A9">
        <w:rPr>
          <w:bCs/>
        </w:rPr>
        <w:t>esitamise tähtaja.</w:t>
      </w:r>
    </w:p>
    <w:bookmarkEnd w:id="119"/>
    <w:p w14:paraId="41F8D456" w14:textId="77777777" w:rsidR="00467AD1" w:rsidRPr="00CB47A9" w:rsidRDefault="00467AD1" w:rsidP="00467AD1">
      <w:pPr>
        <w:pStyle w:val="muutmisksk"/>
        <w:spacing w:before="0"/>
        <w:rPr>
          <w:bCs/>
        </w:rPr>
      </w:pPr>
    </w:p>
    <w:p w14:paraId="01F6C92D" w14:textId="2C0A3D6B" w:rsidR="00467AD1" w:rsidRPr="00CB47A9" w:rsidRDefault="00467AD1" w:rsidP="00467AD1">
      <w:pPr>
        <w:pStyle w:val="muutmisksk"/>
        <w:spacing w:before="0"/>
        <w:rPr>
          <w:bCs/>
        </w:rPr>
      </w:pPr>
      <w:r w:rsidRPr="00CB47A9">
        <w:rPr>
          <w:bCs/>
        </w:rPr>
        <w:t>(</w:t>
      </w:r>
      <w:r w:rsidR="00296832">
        <w:rPr>
          <w:bCs/>
        </w:rPr>
        <w:t>3</w:t>
      </w:r>
      <w:r w:rsidRPr="00CB47A9">
        <w:rPr>
          <w:bCs/>
        </w:rPr>
        <w:t xml:space="preserve">) Registreeringu omaja esitab </w:t>
      </w:r>
      <w:r w:rsidRPr="007C7171">
        <w:rPr>
          <w:bCs/>
        </w:rPr>
        <w:t xml:space="preserve">registreeringu andjale </w:t>
      </w:r>
      <w:r w:rsidR="00A62102" w:rsidRPr="00E97AC6">
        <w:rPr>
          <w:bCs/>
        </w:rPr>
        <w:t xml:space="preserve">esimesel võimalusel </w:t>
      </w:r>
      <w:r w:rsidRPr="00E97AC6">
        <w:rPr>
          <w:bCs/>
        </w:rPr>
        <w:t>keskkonnaotsuste infosüsteemi kaudu registreeringu muutmise taotluse</w:t>
      </w:r>
      <w:r w:rsidR="00E1640D">
        <w:rPr>
          <w:bCs/>
        </w:rPr>
        <w:t>,</w:t>
      </w:r>
      <w:r w:rsidRPr="00E97AC6">
        <w:rPr>
          <w:bCs/>
        </w:rPr>
        <w:t xml:space="preserve"> </w:t>
      </w:r>
      <w:r w:rsidR="00A62102" w:rsidRPr="00E97AC6">
        <w:rPr>
          <w:bCs/>
        </w:rPr>
        <w:t>kui ta muudab</w:t>
      </w:r>
      <w:r w:rsidRPr="00E97AC6">
        <w:rPr>
          <w:bCs/>
        </w:rPr>
        <w:t>:</w:t>
      </w:r>
    </w:p>
    <w:p w14:paraId="73908655" w14:textId="038C3B8A" w:rsidR="00467AD1" w:rsidRPr="00CB47A9" w:rsidRDefault="00467AD1" w:rsidP="00467AD1">
      <w:pPr>
        <w:pStyle w:val="muutmisksk"/>
        <w:spacing w:before="0"/>
        <w:rPr>
          <w:bCs/>
        </w:rPr>
      </w:pPr>
      <w:r w:rsidRPr="00CB47A9">
        <w:rPr>
          <w:bCs/>
        </w:rPr>
        <w:t>1) käesoleva</w:t>
      </w:r>
      <w:del w:id="126" w:author="Mari Koik - JUSTDIGI" w:date="2026-01-05T16:46:00Z" w16du:dateUtc="2026-01-05T14:46:00Z">
        <w:r w:rsidRPr="00CB47A9" w:rsidDel="00AA171B">
          <w:rPr>
            <w:bCs/>
          </w:rPr>
          <w:delText>s</w:delText>
        </w:r>
      </w:del>
      <w:r w:rsidRPr="00CB47A9">
        <w:rPr>
          <w:bCs/>
        </w:rPr>
        <w:t xml:space="preserve"> seaduse</w:t>
      </w:r>
      <w:del w:id="127" w:author="Mari Koik - JUSTDIGI" w:date="2026-01-05T16:46:00Z" w16du:dateUtc="2026-01-05T14:46:00Z">
        <w:r w:rsidRPr="00CB47A9" w:rsidDel="00AA171B">
          <w:rPr>
            <w:bCs/>
          </w:rPr>
          <w:delText>s</w:delText>
        </w:r>
      </w:del>
      <w:r w:rsidRPr="00CB47A9">
        <w:rPr>
          <w:bCs/>
        </w:rPr>
        <w:t xml:space="preserve"> § 82 </w:t>
      </w:r>
      <w:r>
        <w:rPr>
          <w:bCs/>
        </w:rPr>
        <w:t>l</w:t>
      </w:r>
      <w:r w:rsidR="00E1640D">
        <w:rPr>
          <w:bCs/>
        </w:rPr>
        <w:t>õike</w:t>
      </w:r>
      <w:r w:rsidRPr="00CB47A9">
        <w:rPr>
          <w:bCs/>
        </w:rPr>
        <w:t xml:space="preserve"> 1 </w:t>
      </w:r>
      <w:r w:rsidRPr="007C7171">
        <w:rPr>
          <w:bCs/>
        </w:rPr>
        <w:t>punktides 3</w:t>
      </w:r>
      <w:r w:rsidR="00972C37" w:rsidRPr="007C7171">
        <w:t>–</w:t>
      </w:r>
      <w:r w:rsidR="003559B1" w:rsidRPr="007C7171">
        <w:rPr>
          <w:bCs/>
        </w:rPr>
        <w:t>8</w:t>
      </w:r>
      <w:r w:rsidR="003559B1">
        <w:rPr>
          <w:bCs/>
        </w:rPr>
        <w:t xml:space="preserve"> </w:t>
      </w:r>
      <w:r w:rsidRPr="00CB47A9">
        <w:rPr>
          <w:bCs/>
        </w:rPr>
        <w:t>nimetatud andmeid;</w:t>
      </w:r>
    </w:p>
    <w:p w14:paraId="0A7E538F" w14:textId="4BD2AAFC" w:rsidR="00467AD1" w:rsidRPr="00CB47A9" w:rsidRDefault="00467AD1" w:rsidP="00467AD1">
      <w:pPr>
        <w:pStyle w:val="muutmisksk"/>
        <w:spacing w:before="0"/>
        <w:rPr>
          <w:bCs/>
        </w:rPr>
      </w:pPr>
      <w:r w:rsidRPr="00CB47A9">
        <w:rPr>
          <w:bCs/>
        </w:rPr>
        <w:t>2) saasteainete heite määramise viisi, mis on olnud registreeringu andmise aluseks;</w:t>
      </w:r>
    </w:p>
    <w:p w14:paraId="2B5855EA" w14:textId="77777777" w:rsidR="00467AD1" w:rsidRPr="00CB47A9" w:rsidRDefault="00467AD1" w:rsidP="00467AD1">
      <w:pPr>
        <w:pStyle w:val="muutmisksk"/>
        <w:spacing w:before="0"/>
        <w:rPr>
          <w:bCs/>
        </w:rPr>
      </w:pPr>
      <w:r w:rsidRPr="00CB47A9">
        <w:rPr>
          <w:bCs/>
        </w:rPr>
        <w:t>3) ajutise katlamaja asukohta, kui ajutine katlamaja töötab uues asukohas rohkem kui 500 töötundi;</w:t>
      </w:r>
    </w:p>
    <w:p w14:paraId="76E4B7FD" w14:textId="73347852" w:rsidR="00467AD1" w:rsidRPr="00CB47A9" w:rsidRDefault="00467AD1" w:rsidP="00467AD1">
      <w:pPr>
        <w:pStyle w:val="muutmisksk"/>
        <w:spacing w:before="0"/>
        <w:rPr>
          <w:bCs/>
        </w:rPr>
      </w:pPr>
      <w:r w:rsidRPr="00CB47A9">
        <w:rPr>
          <w:bCs/>
        </w:rPr>
        <w:t xml:space="preserve">4) </w:t>
      </w:r>
      <w:bookmarkStart w:id="128" w:name="_Hlk198026832"/>
      <w:r w:rsidRPr="00CB47A9">
        <w:rPr>
          <w:bCs/>
        </w:rPr>
        <w:t>muul viisil oluliselt registreeringus kirjeldatud lubatud tegevust</w:t>
      </w:r>
      <w:bookmarkEnd w:id="128"/>
      <w:r w:rsidRPr="00CB47A9">
        <w:rPr>
          <w:bCs/>
        </w:rPr>
        <w:t>.</w:t>
      </w:r>
    </w:p>
    <w:p w14:paraId="3F7357C7" w14:textId="77777777" w:rsidR="00467AD1" w:rsidRPr="00CB47A9" w:rsidRDefault="00467AD1" w:rsidP="00467AD1">
      <w:pPr>
        <w:pStyle w:val="muutmisksk"/>
        <w:spacing w:before="0"/>
        <w:rPr>
          <w:bCs/>
        </w:rPr>
      </w:pPr>
    </w:p>
    <w:p w14:paraId="46FB324D" w14:textId="23C72F6C" w:rsidR="00467AD1" w:rsidRPr="00F575E8" w:rsidRDefault="00467AD1" w:rsidP="00467AD1">
      <w:pPr>
        <w:pStyle w:val="muutmisksk"/>
        <w:spacing w:before="0"/>
        <w:rPr>
          <w:b/>
          <w:bCs/>
        </w:rPr>
      </w:pPr>
      <w:r w:rsidRPr="00F575E8">
        <w:rPr>
          <w:b/>
          <w:bCs/>
        </w:rPr>
        <w:t>§ 86</w:t>
      </w:r>
      <w:r w:rsidRPr="00F575E8">
        <w:rPr>
          <w:b/>
          <w:bCs/>
          <w:vertAlign w:val="superscript"/>
        </w:rPr>
        <w:t>1</w:t>
      </w:r>
      <w:r w:rsidRPr="00F575E8">
        <w:rPr>
          <w:b/>
          <w:bCs/>
        </w:rPr>
        <w:t>. Registreeringu üleandmine</w:t>
      </w:r>
    </w:p>
    <w:p w14:paraId="2DC598FA" w14:textId="77777777" w:rsidR="00467AD1" w:rsidRPr="00CB47A9" w:rsidRDefault="00467AD1" w:rsidP="00467AD1">
      <w:pPr>
        <w:pStyle w:val="muutmisksk"/>
        <w:spacing w:before="0"/>
        <w:rPr>
          <w:bCs/>
        </w:rPr>
      </w:pPr>
    </w:p>
    <w:p w14:paraId="108A82F8" w14:textId="28858C27" w:rsidR="00467AD1" w:rsidRPr="00CB47A9" w:rsidRDefault="00467AD1" w:rsidP="00467AD1">
      <w:pPr>
        <w:pStyle w:val="muutmisksk"/>
        <w:spacing w:before="0"/>
        <w:rPr>
          <w:bCs/>
        </w:rPr>
      </w:pPr>
      <w:r w:rsidRPr="00CB47A9">
        <w:rPr>
          <w:bCs/>
        </w:rPr>
        <w:t xml:space="preserve">(1) Registreeringu omajal on registreeringu kehtivuse ajal õigus registreeringust tulenevad õigused ja kohustused täielikult või osaliselt </w:t>
      </w:r>
      <w:commentRangeStart w:id="129"/>
      <w:del w:id="130" w:author="Mari Koik - JUSTDIGI" w:date="2026-01-08T16:16:00Z" w16du:dateUtc="2026-01-08T14:16:00Z">
        <w:r w:rsidRPr="00CB47A9" w:rsidDel="00252FC3">
          <w:rPr>
            <w:bCs/>
          </w:rPr>
          <w:delText xml:space="preserve">loovutada </w:delText>
        </w:r>
      </w:del>
      <w:ins w:id="131" w:author="Mari Koik - JUSTDIGI" w:date="2026-01-08T16:16:00Z" w16du:dateUtc="2026-01-08T14:16:00Z">
        <w:r w:rsidR="00252FC3">
          <w:rPr>
            <w:bCs/>
          </w:rPr>
          <w:t>üle anda</w:t>
        </w:r>
      </w:ins>
      <w:commentRangeEnd w:id="129"/>
      <w:ins w:id="132" w:author="Mari Koik - JUSTDIGI" w:date="2026-01-08T17:06:00Z" w16du:dateUtc="2026-01-08T15:06:00Z">
        <w:r w:rsidR="001A3900" w:rsidRPr="00CB47A9">
          <w:rPr>
            <w:rStyle w:val="Kommentaariviide"/>
            <w:bCs/>
            <w:sz w:val="24"/>
            <w:szCs w:val="24"/>
          </w:rPr>
          <w:commentReference w:id="129"/>
        </w:r>
      </w:ins>
      <w:ins w:id="133" w:author="Mari Koik - JUSTDIGI" w:date="2026-01-08T16:16:00Z" w16du:dateUtc="2026-01-08T14:16:00Z">
        <w:r w:rsidR="00252FC3" w:rsidRPr="00CB47A9">
          <w:rPr>
            <w:bCs/>
          </w:rPr>
          <w:t xml:space="preserve"> </w:t>
        </w:r>
      </w:ins>
      <w:r w:rsidRPr="00CB47A9">
        <w:rPr>
          <w:bCs/>
        </w:rPr>
        <w:t>teisele isikule.</w:t>
      </w:r>
    </w:p>
    <w:p w14:paraId="2CCF16E6" w14:textId="77777777" w:rsidR="00467AD1" w:rsidRPr="00CB47A9" w:rsidRDefault="00467AD1" w:rsidP="00467AD1">
      <w:pPr>
        <w:pStyle w:val="muutmisksk"/>
        <w:spacing w:before="0"/>
        <w:rPr>
          <w:bCs/>
        </w:rPr>
      </w:pPr>
    </w:p>
    <w:p w14:paraId="1FAE2EE1" w14:textId="77B10C09" w:rsidR="00467AD1" w:rsidRPr="00CB47A9" w:rsidRDefault="00467AD1" w:rsidP="00467AD1">
      <w:pPr>
        <w:pStyle w:val="muutmisksk"/>
        <w:spacing w:before="0"/>
        <w:rPr>
          <w:bCs/>
        </w:rPr>
      </w:pPr>
      <w:r w:rsidRPr="00CB47A9">
        <w:rPr>
          <w:bCs/>
        </w:rPr>
        <w:t xml:space="preserve">(2) Registreeringu </w:t>
      </w:r>
      <w:del w:id="134" w:author="Mari Koik - JUSTDIGI" w:date="2026-01-08T16:00:00Z" w16du:dateUtc="2026-01-08T14:00:00Z">
        <w:r w:rsidRPr="00CB47A9" w:rsidDel="005B3A57">
          <w:rPr>
            <w:bCs/>
          </w:rPr>
          <w:delText>omaja andmete muutmiseks</w:delText>
        </w:r>
      </w:del>
      <w:ins w:id="135" w:author="Mari Koik - JUSTDIGI" w:date="2026-01-08T16:16:00Z" w16du:dateUtc="2026-01-08T14:16:00Z">
        <w:r w:rsidR="00CC0AD1">
          <w:rPr>
            <w:bCs/>
          </w:rPr>
          <w:t>üleand</w:t>
        </w:r>
      </w:ins>
      <w:ins w:id="136" w:author="Mari Koik - JUSTDIGI" w:date="2026-01-08T16:00:00Z" w16du:dateUtc="2026-01-08T14:00:00Z">
        <w:r w:rsidR="005B3A57">
          <w:rPr>
            <w:bCs/>
          </w:rPr>
          <w:t>miseks</w:t>
        </w:r>
      </w:ins>
      <w:r w:rsidRPr="00CB47A9">
        <w:rPr>
          <w:bCs/>
        </w:rPr>
        <w:t xml:space="preserve"> esitavad registreeringu omaja ja registreeringu taotleja registreeringu andjale ühise taotluse käesoleva</w:t>
      </w:r>
      <w:del w:id="137" w:author="Mari Koik - JUSTDIGI" w:date="2026-01-05T16:47:00Z" w16du:dateUtc="2026-01-05T14:47:00Z">
        <w:r w:rsidRPr="00CB47A9" w:rsidDel="004C6639">
          <w:rPr>
            <w:bCs/>
          </w:rPr>
          <w:delText>s</w:delText>
        </w:r>
      </w:del>
      <w:r w:rsidRPr="00CB47A9">
        <w:rPr>
          <w:bCs/>
        </w:rPr>
        <w:t xml:space="preserve"> seaduse § 82 l</w:t>
      </w:r>
      <w:r w:rsidR="00FC2EA1">
        <w:rPr>
          <w:bCs/>
        </w:rPr>
        <w:t>õike</w:t>
      </w:r>
      <w:r w:rsidRPr="00CB47A9">
        <w:rPr>
          <w:bCs/>
        </w:rPr>
        <w:t xml:space="preserve"> 1 punkti</w:t>
      </w:r>
      <w:r w:rsidR="00FC2EA1">
        <w:rPr>
          <w:bCs/>
        </w:rPr>
        <w:t>de</w:t>
      </w:r>
      <w:r w:rsidRPr="00CB47A9">
        <w:rPr>
          <w:bCs/>
        </w:rPr>
        <w:t xml:space="preserve">s 1 ja 2 sätestatud andmete muutmiseks. </w:t>
      </w:r>
      <w:commentRangeStart w:id="138"/>
      <w:r w:rsidRPr="00CB47A9">
        <w:rPr>
          <w:bCs/>
        </w:rPr>
        <w:t xml:space="preserve">Registreeringu andja muudab registreeringut </w:t>
      </w:r>
      <w:r w:rsidR="001D6652">
        <w:rPr>
          <w:bCs/>
        </w:rPr>
        <w:t>kümne</w:t>
      </w:r>
      <w:r w:rsidR="001D6652" w:rsidRPr="00CB47A9">
        <w:rPr>
          <w:bCs/>
        </w:rPr>
        <w:t xml:space="preserve"> </w:t>
      </w:r>
      <w:r w:rsidRPr="00CB47A9">
        <w:rPr>
          <w:bCs/>
        </w:rPr>
        <w:t>päeva jooksul taotluse saamisest arvates.</w:t>
      </w:r>
      <w:commentRangeEnd w:id="138"/>
      <w:r w:rsidRPr="00CB47A9">
        <w:rPr>
          <w:rStyle w:val="Kommentaariviide"/>
          <w:bCs/>
          <w:sz w:val="24"/>
          <w:szCs w:val="24"/>
        </w:rPr>
        <w:commentReference w:id="138"/>
      </w:r>
    </w:p>
    <w:p w14:paraId="78491F7D" w14:textId="77777777" w:rsidR="00467AD1" w:rsidRPr="00CB47A9" w:rsidRDefault="00467AD1" w:rsidP="00467AD1">
      <w:pPr>
        <w:pStyle w:val="muutmisksk"/>
        <w:spacing w:before="0"/>
        <w:rPr>
          <w:bCs/>
        </w:rPr>
      </w:pPr>
    </w:p>
    <w:p w14:paraId="61DFB27F" w14:textId="18192E3C" w:rsidR="001D6652" w:rsidRPr="00CB47A9" w:rsidRDefault="00467AD1" w:rsidP="001D6652">
      <w:pPr>
        <w:pStyle w:val="muutmisksk"/>
        <w:spacing w:before="0"/>
        <w:rPr>
          <w:bCs/>
        </w:rPr>
      </w:pPr>
      <w:r w:rsidRPr="00CB47A9">
        <w:rPr>
          <w:bCs/>
        </w:rPr>
        <w:t>(3) Kui lõikes 2 nimetatud ühis</w:t>
      </w:r>
      <w:ins w:id="139" w:author="Mari Koik - JUSTDIGI" w:date="2026-01-08T16:01:00Z" w16du:dateUtc="2026-01-08T14:01:00Z">
        <w:r w:rsidR="00D26FFE">
          <w:rPr>
            <w:bCs/>
          </w:rPr>
          <w:t>t</w:t>
        </w:r>
      </w:ins>
      <w:del w:id="140" w:author="Mari Koik - JUSTDIGI" w:date="2026-01-08T16:01:00Z" w16du:dateUtc="2026-01-08T14:01:00Z">
        <w:r w:rsidRPr="00CB47A9" w:rsidDel="00D26FFE">
          <w:rPr>
            <w:bCs/>
          </w:rPr>
          <w:delText>e</w:delText>
        </w:r>
      </w:del>
      <w:r w:rsidRPr="00CB47A9">
        <w:rPr>
          <w:bCs/>
        </w:rPr>
        <w:t xml:space="preserve"> taotlus</w:t>
      </w:r>
      <w:ins w:id="141" w:author="Mari Koik - JUSTDIGI" w:date="2026-01-08T16:01:00Z" w16du:dateUtc="2026-01-08T14:01:00Z">
        <w:r w:rsidR="00D26FFE">
          <w:rPr>
            <w:bCs/>
          </w:rPr>
          <w:t>t</w:t>
        </w:r>
      </w:ins>
      <w:del w:id="142" w:author="Mari Koik - JUSTDIGI" w:date="2026-01-08T16:01:00Z" w16du:dateUtc="2026-01-08T14:01:00Z">
        <w:r w:rsidRPr="00CB47A9" w:rsidDel="00D26FFE">
          <w:rPr>
            <w:bCs/>
          </w:rPr>
          <w:delText>e tegemine</w:delText>
        </w:r>
      </w:del>
      <w:r w:rsidRPr="00CB47A9">
        <w:rPr>
          <w:bCs/>
        </w:rPr>
        <w:t xml:space="preserve"> ei ole põhjendatud asjaoludel võimalik</w:t>
      </w:r>
      <w:ins w:id="143" w:author="Mari Koik - JUSTDIGI" w:date="2026-01-08T16:01:00Z" w16du:dateUtc="2026-01-08T14:01:00Z">
        <w:r w:rsidR="00D26FFE">
          <w:rPr>
            <w:bCs/>
          </w:rPr>
          <w:t xml:space="preserve"> teha</w:t>
        </w:r>
      </w:ins>
      <w:r w:rsidRPr="00CB47A9">
        <w:rPr>
          <w:bCs/>
        </w:rPr>
        <w:t>, esitab registreeringu taotleja registreeringu andjale taotluse käesoleva</w:t>
      </w:r>
      <w:del w:id="144" w:author="Mari Koik - JUSTDIGI" w:date="2026-01-05T16:47:00Z" w16du:dateUtc="2026-01-05T14:47:00Z">
        <w:r w:rsidRPr="00CB47A9" w:rsidDel="00AC70BF">
          <w:rPr>
            <w:bCs/>
          </w:rPr>
          <w:delText>s</w:delText>
        </w:r>
      </w:del>
      <w:r w:rsidRPr="00CB47A9">
        <w:rPr>
          <w:bCs/>
        </w:rPr>
        <w:t xml:space="preserve"> seaduse § 82 l</w:t>
      </w:r>
      <w:r w:rsidR="00FC2EA1">
        <w:rPr>
          <w:bCs/>
        </w:rPr>
        <w:t>õike</w:t>
      </w:r>
      <w:r w:rsidRPr="00CB47A9">
        <w:rPr>
          <w:bCs/>
        </w:rPr>
        <w:t xml:space="preserve"> 1 punkti</w:t>
      </w:r>
      <w:r w:rsidR="00FC2EA1">
        <w:rPr>
          <w:bCs/>
        </w:rPr>
        <w:t>de</w:t>
      </w:r>
      <w:r w:rsidRPr="00CB47A9">
        <w:rPr>
          <w:bCs/>
        </w:rPr>
        <w:t xml:space="preserve">s 1 ja 2 sätestatud andmete muutmiseks </w:t>
      </w:r>
      <w:r w:rsidR="00FC2EA1">
        <w:rPr>
          <w:bCs/>
        </w:rPr>
        <w:t>ning</w:t>
      </w:r>
      <w:r w:rsidRPr="00CB47A9">
        <w:rPr>
          <w:bCs/>
        </w:rPr>
        <w:t xml:space="preserve"> omandi- või kasutusõiguse üleandmist tõendavad dokumendid.</w:t>
      </w:r>
      <w:r w:rsidR="001D6652">
        <w:rPr>
          <w:bCs/>
        </w:rPr>
        <w:t xml:space="preserve"> </w:t>
      </w:r>
      <w:r w:rsidR="001D6652" w:rsidRPr="00CB47A9">
        <w:rPr>
          <w:bCs/>
        </w:rPr>
        <w:t xml:space="preserve">Registreeringu andja muudab registreeringut </w:t>
      </w:r>
      <w:r w:rsidR="001D6652">
        <w:rPr>
          <w:bCs/>
        </w:rPr>
        <w:t>kümne</w:t>
      </w:r>
      <w:r w:rsidR="001D6652" w:rsidRPr="00CB47A9">
        <w:rPr>
          <w:bCs/>
        </w:rPr>
        <w:t xml:space="preserve"> päeva jooksul taotluse saamisest arvates.</w:t>
      </w:r>
    </w:p>
    <w:p w14:paraId="377AB8A6" w14:textId="77777777" w:rsidR="00467AD1" w:rsidRPr="0099343C" w:rsidRDefault="00467AD1" w:rsidP="00467AD1">
      <w:pPr>
        <w:pStyle w:val="muutmisksk"/>
        <w:spacing w:before="0"/>
        <w:rPr>
          <w:bCs/>
        </w:rPr>
      </w:pPr>
    </w:p>
    <w:p w14:paraId="7A0A84E1" w14:textId="640C3F70" w:rsidR="00467AD1" w:rsidRPr="00E77ADE" w:rsidRDefault="00467AD1" w:rsidP="00467AD1">
      <w:pPr>
        <w:pStyle w:val="muutmisksk"/>
        <w:spacing w:before="0"/>
        <w:rPr>
          <w:b/>
          <w:bCs/>
        </w:rPr>
      </w:pPr>
      <w:bookmarkStart w:id="145" w:name="_Hlk196479566"/>
      <w:r w:rsidRPr="00E77ADE">
        <w:rPr>
          <w:b/>
          <w:bCs/>
        </w:rPr>
        <w:t>§ 86</w:t>
      </w:r>
      <w:r w:rsidRPr="00E77ADE">
        <w:rPr>
          <w:b/>
          <w:bCs/>
          <w:vertAlign w:val="superscript"/>
        </w:rPr>
        <w:t>2</w:t>
      </w:r>
      <w:bookmarkEnd w:id="145"/>
      <w:r w:rsidRPr="00E77ADE">
        <w:rPr>
          <w:b/>
          <w:bCs/>
        </w:rPr>
        <w:t>. Registreeringu kehtivuse peatamine</w:t>
      </w:r>
    </w:p>
    <w:p w14:paraId="00989E02" w14:textId="77777777" w:rsidR="00467AD1" w:rsidRPr="00AE58AA" w:rsidRDefault="00467AD1" w:rsidP="00467AD1">
      <w:pPr>
        <w:pStyle w:val="muutmisksk"/>
        <w:spacing w:before="0"/>
        <w:rPr>
          <w:bCs/>
        </w:rPr>
      </w:pPr>
    </w:p>
    <w:p w14:paraId="79F26659" w14:textId="43D2C3F7" w:rsidR="00467AD1" w:rsidRPr="00AE58AA" w:rsidRDefault="00467AD1" w:rsidP="00467AD1">
      <w:pPr>
        <w:pStyle w:val="muutmisksk"/>
        <w:spacing w:before="0"/>
        <w:rPr>
          <w:bCs/>
        </w:rPr>
      </w:pPr>
      <w:r w:rsidRPr="00AE58AA">
        <w:rPr>
          <w:bCs/>
        </w:rPr>
        <w:t>(1) Registreering peatatakse keskkonnaseadustiku üldosa seaduse §-s 61 sätestatud alustel ja korras</w:t>
      </w:r>
      <w:r w:rsidR="00E87F0B">
        <w:rPr>
          <w:bCs/>
        </w:rPr>
        <w:t xml:space="preserve"> registreeringus märgitud asjakohaste andmete ulatuses</w:t>
      </w:r>
      <w:r w:rsidRPr="00AE58AA">
        <w:rPr>
          <w:bCs/>
        </w:rPr>
        <w:t>.</w:t>
      </w:r>
    </w:p>
    <w:p w14:paraId="05D8D5C1" w14:textId="77777777" w:rsidR="00FC2EA1" w:rsidRDefault="00FC2EA1" w:rsidP="00FC2EA1">
      <w:pPr>
        <w:pStyle w:val="muutmisksk"/>
        <w:spacing w:before="0"/>
        <w:rPr>
          <w:bCs/>
        </w:rPr>
      </w:pPr>
    </w:p>
    <w:p w14:paraId="634D6A4E" w14:textId="452A0398" w:rsidR="00467AD1" w:rsidRDefault="00467AD1" w:rsidP="00B661E7">
      <w:pPr>
        <w:pStyle w:val="muutmisksk"/>
        <w:spacing w:before="0"/>
        <w:rPr>
          <w:bCs/>
        </w:rPr>
      </w:pPr>
      <w:r w:rsidRPr="00AE58AA">
        <w:rPr>
          <w:bCs/>
        </w:rPr>
        <w:t xml:space="preserve">(2) Registreeringu kehtivuse peatamisest </w:t>
      </w:r>
      <w:r w:rsidR="00E87F0B">
        <w:rPr>
          <w:bCs/>
        </w:rPr>
        <w:t>teavitab</w:t>
      </w:r>
      <w:r w:rsidR="00E87F0B" w:rsidRPr="00AE58AA">
        <w:rPr>
          <w:bCs/>
        </w:rPr>
        <w:t xml:space="preserve"> </w:t>
      </w:r>
      <w:r w:rsidRPr="00AE58AA">
        <w:rPr>
          <w:bCs/>
        </w:rPr>
        <w:t xml:space="preserve">registreeringu andja keskkonnaotsuste infosüsteemi kaudu </w:t>
      </w:r>
      <w:r w:rsidR="00E87F0B">
        <w:rPr>
          <w:bCs/>
        </w:rPr>
        <w:t xml:space="preserve">ja teeb </w:t>
      </w:r>
      <w:r w:rsidRPr="00AE58AA">
        <w:rPr>
          <w:bCs/>
        </w:rPr>
        <w:t xml:space="preserve">teatavaks </w:t>
      </w:r>
      <w:commentRangeStart w:id="146"/>
      <w:del w:id="147" w:author="Mari Koik - JUSTDIGI" w:date="2026-01-08T16:11:00Z" w16du:dateUtc="2026-01-08T14:11:00Z">
        <w:r w:rsidRPr="00AE58AA" w:rsidDel="00405D0F">
          <w:rPr>
            <w:bCs/>
          </w:rPr>
          <w:delText xml:space="preserve">registreeringu </w:delText>
        </w:r>
      </w:del>
      <w:r w:rsidRPr="00AE58AA">
        <w:rPr>
          <w:bCs/>
        </w:rPr>
        <w:t>peatamise põhjuse</w:t>
      </w:r>
      <w:commentRangeEnd w:id="146"/>
      <w:r w:rsidR="006F7298">
        <w:rPr>
          <w:rStyle w:val="Kommentaariviide"/>
          <w:bCs/>
          <w:sz w:val="24"/>
          <w:szCs w:val="24"/>
        </w:rPr>
        <w:commentReference w:id="146"/>
      </w:r>
      <w:r w:rsidR="00E87F0B">
        <w:rPr>
          <w:bCs/>
        </w:rPr>
        <w:t>. Registreeringu andja</w:t>
      </w:r>
      <w:r w:rsidRPr="00AE58AA">
        <w:rPr>
          <w:bCs/>
        </w:rPr>
        <w:t xml:space="preserve"> määrab </w:t>
      </w:r>
      <w:r w:rsidR="00E87F0B">
        <w:rPr>
          <w:bCs/>
        </w:rPr>
        <w:t xml:space="preserve">kehtivuse peatamise aluste äralangemise tõendamiseks </w:t>
      </w:r>
      <w:r w:rsidRPr="00AE58AA">
        <w:rPr>
          <w:bCs/>
        </w:rPr>
        <w:t>vajalike andmete ja dokumentide esitamiseks tähtaja ja viisi.</w:t>
      </w:r>
    </w:p>
    <w:p w14:paraId="2BF40F06" w14:textId="77777777" w:rsidR="00467AD1" w:rsidRPr="0095653C" w:rsidRDefault="00467AD1" w:rsidP="00467AD1">
      <w:pPr>
        <w:pStyle w:val="muutmisksk"/>
        <w:spacing w:before="0"/>
        <w:rPr>
          <w:bCs/>
        </w:rPr>
      </w:pPr>
    </w:p>
    <w:p w14:paraId="4CF1271B" w14:textId="5D12D6FF" w:rsidR="00467AD1" w:rsidRPr="00E77ADE" w:rsidRDefault="00467AD1" w:rsidP="00467AD1">
      <w:pPr>
        <w:pStyle w:val="muutmisksk"/>
        <w:spacing w:before="0"/>
        <w:rPr>
          <w:b/>
          <w:bCs/>
        </w:rPr>
      </w:pPr>
      <w:r w:rsidRPr="00E77ADE">
        <w:rPr>
          <w:b/>
          <w:bCs/>
        </w:rPr>
        <w:t>§ 87. Registreeringu kehtetuks tunnistamine</w:t>
      </w:r>
    </w:p>
    <w:p w14:paraId="5A760D0D" w14:textId="77777777" w:rsidR="00467AD1" w:rsidRDefault="00467AD1" w:rsidP="00467AD1">
      <w:pPr>
        <w:pStyle w:val="muutmisksk"/>
        <w:spacing w:before="0"/>
        <w:rPr>
          <w:bCs/>
        </w:rPr>
      </w:pPr>
    </w:p>
    <w:p w14:paraId="0C5D5B7A" w14:textId="3F7AC294" w:rsidR="00E87F0B" w:rsidRPr="00AE58AA" w:rsidRDefault="00467AD1" w:rsidP="00E87F0B">
      <w:pPr>
        <w:pStyle w:val="muutmisksk"/>
        <w:spacing w:before="0"/>
        <w:rPr>
          <w:bCs/>
        </w:rPr>
      </w:pPr>
      <w:r w:rsidRPr="0095653C">
        <w:rPr>
          <w:bCs/>
        </w:rPr>
        <w:t xml:space="preserve">(1) Registreering </w:t>
      </w:r>
      <w:r w:rsidR="00E87F0B">
        <w:rPr>
          <w:bCs/>
        </w:rPr>
        <w:t>tunnistatakse</w:t>
      </w:r>
      <w:r w:rsidRPr="0095653C">
        <w:rPr>
          <w:bCs/>
        </w:rPr>
        <w:t xml:space="preserve"> kehtetuks keskkonnaseadustiku üldosa seaduse §</w:t>
      </w:r>
      <w:r w:rsidR="00B30106">
        <w:rPr>
          <w:bCs/>
        </w:rPr>
        <w:t>-s</w:t>
      </w:r>
      <w:r w:rsidRPr="0095653C">
        <w:rPr>
          <w:bCs/>
        </w:rPr>
        <w:t xml:space="preserve"> 62 nimetatud alustel</w:t>
      </w:r>
      <w:r w:rsidR="00E87F0B">
        <w:rPr>
          <w:bCs/>
        </w:rPr>
        <w:t xml:space="preserve"> ja </w:t>
      </w:r>
      <w:r w:rsidR="00E87F0B" w:rsidRPr="00AE58AA">
        <w:rPr>
          <w:bCs/>
        </w:rPr>
        <w:t>korras</w:t>
      </w:r>
      <w:r w:rsidR="00E87F0B">
        <w:rPr>
          <w:bCs/>
        </w:rPr>
        <w:t xml:space="preserve"> </w:t>
      </w:r>
      <w:bookmarkStart w:id="148" w:name="_Hlk203116989"/>
      <w:r w:rsidR="00E87F0B">
        <w:rPr>
          <w:bCs/>
        </w:rPr>
        <w:t>registreeringus märgitud asjakohaste andmete ulatuses</w:t>
      </w:r>
      <w:bookmarkEnd w:id="148"/>
      <w:r w:rsidR="00E87F0B" w:rsidRPr="00AE58AA">
        <w:rPr>
          <w:bCs/>
        </w:rPr>
        <w:t>.</w:t>
      </w:r>
    </w:p>
    <w:p w14:paraId="0B087970" w14:textId="77777777" w:rsidR="00467AD1" w:rsidRPr="0095653C" w:rsidRDefault="00467AD1" w:rsidP="00467AD1">
      <w:pPr>
        <w:pStyle w:val="muutmisksk"/>
        <w:spacing w:before="0"/>
        <w:rPr>
          <w:bCs/>
        </w:rPr>
      </w:pPr>
    </w:p>
    <w:p w14:paraId="5AFAD3E9" w14:textId="0B91C87F" w:rsidR="00467AD1" w:rsidRPr="0095653C" w:rsidRDefault="00467AD1" w:rsidP="00467AD1">
      <w:pPr>
        <w:pStyle w:val="muutmisksk"/>
        <w:spacing w:before="0"/>
        <w:rPr>
          <w:bCs/>
        </w:rPr>
      </w:pPr>
      <w:r w:rsidRPr="0095653C">
        <w:rPr>
          <w:bCs/>
        </w:rPr>
        <w:t>(</w:t>
      </w:r>
      <w:r w:rsidR="004C0570">
        <w:rPr>
          <w:bCs/>
        </w:rPr>
        <w:t>2</w:t>
      </w:r>
      <w:r w:rsidRPr="0095653C">
        <w:rPr>
          <w:bCs/>
        </w:rPr>
        <w:t xml:space="preserve">) Kui registreeringu kehtetuks tunnistamise algatab registreeringu andja, teeb ta </w:t>
      </w:r>
      <w:commentRangeStart w:id="149"/>
      <w:del w:id="150" w:author="Mari Koik - JUSTDIGI" w:date="2026-01-08T16:08:00Z" w16du:dateUtc="2026-01-08T14:08:00Z">
        <w:r w:rsidRPr="00BE14EC" w:rsidDel="00BE14EC">
          <w:rPr>
            <w:bCs/>
          </w:rPr>
          <w:delText xml:space="preserve">tegevuse </w:delText>
        </w:r>
      </w:del>
      <w:r w:rsidRPr="00BE14EC">
        <w:rPr>
          <w:bCs/>
        </w:rPr>
        <w:t>registreeringu</w:t>
      </w:r>
      <w:commentRangeEnd w:id="149"/>
      <w:r w:rsidR="00BD612D" w:rsidRPr="0095653C">
        <w:rPr>
          <w:rStyle w:val="Kommentaariviide"/>
          <w:bCs/>
          <w:sz w:val="24"/>
          <w:szCs w:val="24"/>
        </w:rPr>
        <w:commentReference w:id="149"/>
      </w:r>
      <w:r w:rsidRPr="0095653C">
        <w:rPr>
          <w:bCs/>
        </w:rPr>
        <w:t xml:space="preserve"> omajale keskkonnaotsuste infosüsteemi kaudu teatavaks </w:t>
      </w:r>
      <w:del w:id="151" w:author="Mari Koik - JUSTDIGI" w:date="2026-01-08T16:11:00Z" w16du:dateUtc="2026-01-08T14:11:00Z">
        <w:r w:rsidRPr="0095653C" w:rsidDel="00C611F5">
          <w:rPr>
            <w:bCs/>
          </w:rPr>
          <w:delText xml:space="preserve">registreeringu </w:delText>
        </w:r>
      </w:del>
      <w:r w:rsidRPr="0095653C">
        <w:rPr>
          <w:bCs/>
        </w:rPr>
        <w:t>kehtetuks tunnistamise põhjuse.</w:t>
      </w:r>
    </w:p>
    <w:p w14:paraId="63A07BBE" w14:textId="77777777" w:rsidR="00467AD1" w:rsidRPr="0095653C" w:rsidRDefault="00467AD1" w:rsidP="00467AD1">
      <w:pPr>
        <w:pStyle w:val="muutmisksk"/>
        <w:spacing w:before="0"/>
        <w:rPr>
          <w:bCs/>
        </w:rPr>
      </w:pPr>
    </w:p>
    <w:p w14:paraId="1EB809A8" w14:textId="1270BD60" w:rsidR="00467AD1" w:rsidRPr="004D6A1E" w:rsidRDefault="00467AD1" w:rsidP="00467AD1">
      <w:pPr>
        <w:pStyle w:val="muutmisksk"/>
        <w:spacing w:before="0"/>
        <w:rPr>
          <w:b/>
        </w:rPr>
      </w:pPr>
      <w:r w:rsidRPr="006D4286">
        <w:rPr>
          <w:b/>
        </w:rPr>
        <w:t xml:space="preserve">§ 88. </w:t>
      </w:r>
      <w:r w:rsidRPr="004D6A1E">
        <w:rPr>
          <w:b/>
        </w:rPr>
        <w:t>Registreerimisest keeldumine</w:t>
      </w:r>
    </w:p>
    <w:p w14:paraId="15573F83" w14:textId="77777777" w:rsidR="00467AD1" w:rsidRPr="0099343C" w:rsidRDefault="00467AD1" w:rsidP="00467AD1">
      <w:pPr>
        <w:pStyle w:val="muutmisksk"/>
        <w:spacing w:before="0"/>
        <w:rPr>
          <w:bCs/>
        </w:rPr>
      </w:pPr>
    </w:p>
    <w:p w14:paraId="4F2C3106" w14:textId="77777777" w:rsidR="00467AD1" w:rsidRPr="0099343C" w:rsidRDefault="00467AD1" w:rsidP="00467AD1">
      <w:pPr>
        <w:pStyle w:val="muutmisksk"/>
        <w:spacing w:before="0"/>
        <w:rPr>
          <w:bCs/>
        </w:rPr>
      </w:pPr>
      <w:r w:rsidRPr="0099343C">
        <w:rPr>
          <w:bCs/>
        </w:rPr>
        <w:t>Registreeringu andja keeldub paikse heiteallika käitaja tegevuse registreerimisest, kui:</w:t>
      </w:r>
    </w:p>
    <w:p w14:paraId="50C53D80" w14:textId="3DC69587" w:rsidR="00467AD1" w:rsidRPr="001133EF" w:rsidRDefault="004C0570" w:rsidP="00467AD1">
      <w:pPr>
        <w:pStyle w:val="muutmisksk"/>
        <w:spacing w:before="0"/>
        <w:rPr>
          <w:bCs/>
        </w:rPr>
      </w:pPr>
      <w:r>
        <w:rPr>
          <w:bCs/>
        </w:rPr>
        <w:t>1</w:t>
      </w:r>
      <w:r w:rsidR="00467AD1" w:rsidRPr="00FC577C">
        <w:rPr>
          <w:bCs/>
        </w:rPr>
        <w:t xml:space="preserve">) registreeringu taotluses on esitatud olulise tähtsusega </w:t>
      </w:r>
      <w:r w:rsidR="00467AD1" w:rsidRPr="001133EF">
        <w:rPr>
          <w:bCs/>
        </w:rPr>
        <w:t>andmetena valeandmeid;</w:t>
      </w:r>
    </w:p>
    <w:p w14:paraId="39D528F3" w14:textId="7BB1C970" w:rsidR="00467AD1" w:rsidRDefault="67499FC0" w:rsidP="00467AD1">
      <w:pPr>
        <w:pStyle w:val="muutmisksk"/>
        <w:spacing w:before="0"/>
      </w:pPr>
      <w:r>
        <w:t>2</w:t>
      </w:r>
      <w:r w:rsidR="260DFA0E">
        <w:t xml:space="preserve">) esinevad muud </w:t>
      </w:r>
      <w:r w:rsidR="662FB9FD">
        <w:t>käesoleva</w:t>
      </w:r>
      <w:r w:rsidR="796D0530">
        <w:t>s</w:t>
      </w:r>
      <w:r w:rsidR="662FB9FD">
        <w:t xml:space="preserve"> </w:t>
      </w:r>
      <w:r w:rsidR="260DFA0E">
        <w:t>seaduse</w:t>
      </w:r>
      <w:r w:rsidR="796D0530">
        <w:t>s</w:t>
      </w:r>
      <w:r w:rsidR="260DFA0E">
        <w:t xml:space="preserve"> sätestatud alused.</w:t>
      </w:r>
      <w:r w:rsidR="796D0530">
        <w:t>“</w:t>
      </w:r>
      <w:r w:rsidR="260DFA0E">
        <w:t>;</w:t>
      </w:r>
    </w:p>
    <w:p w14:paraId="0E8C44F9" w14:textId="77777777" w:rsidR="00296832" w:rsidRPr="001133EF" w:rsidRDefault="00296832" w:rsidP="00467AD1">
      <w:pPr>
        <w:pStyle w:val="muutmisksk"/>
        <w:spacing w:before="0"/>
        <w:rPr>
          <w:bCs/>
        </w:rPr>
      </w:pPr>
    </w:p>
    <w:p w14:paraId="67C0316D" w14:textId="5239BFC0" w:rsidR="00467AD1" w:rsidRPr="00BB456D" w:rsidRDefault="007A693E" w:rsidP="00467AD1">
      <w:pPr>
        <w:pStyle w:val="muutmisksk"/>
        <w:spacing w:before="0"/>
      </w:pPr>
      <w:r>
        <w:rPr>
          <w:b/>
        </w:rPr>
        <w:t>8</w:t>
      </w:r>
      <w:r w:rsidR="00467AD1" w:rsidRPr="0008065C">
        <w:rPr>
          <w:b/>
        </w:rPr>
        <w:t>)</w:t>
      </w:r>
      <w:r w:rsidR="00467AD1" w:rsidRPr="00866975">
        <w:rPr>
          <w:b/>
        </w:rPr>
        <w:t xml:space="preserve"> </w:t>
      </w:r>
      <w:r w:rsidR="00467AD1" w:rsidRPr="006F0082">
        <w:rPr>
          <w:bCs/>
        </w:rPr>
        <w:t xml:space="preserve">seaduse 4. </w:t>
      </w:r>
      <w:r w:rsidR="00467AD1" w:rsidRPr="008140D8">
        <w:rPr>
          <w:bCs/>
        </w:rPr>
        <w:t xml:space="preserve">peatüki </w:t>
      </w:r>
      <w:r w:rsidR="00467AD1" w:rsidRPr="00C12B5A">
        <w:rPr>
          <w:bCs/>
        </w:rPr>
        <w:t>1. ja</w:t>
      </w:r>
      <w:r w:rsidR="008140D8">
        <w:rPr>
          <w:bCs/>
        </w:rPr>
        <w:t>o</w:t>
      </w:r>
      <w:r w:rsidR="00467AD1" w:rsidRPr="00AD073E">
        <w:rPr>
          <w:bCs/>
        </w:rPr>
        <w:t xml:space="preserve"> </w:t>
      </w:r>
      <w:r w:rsidR="00467AD1" w:rsidRPr="00C12B5A">
        <w:rPr>
          <w:bCs/>
        </w:rPr>
        <w:t>2. jaotis</w:t>
      </w:r>
      <w:r w:rsidR="008140D8">
        <w:rPr>
          <w:bCs/>
        </w:rPr>
        <w:t xml:space="preserve"> loetakse 4. peatüki 3. jaoks ja selle </w:t>
      </w:r>
      <w:r w:rsidR="00467AD1" w:rsidRPr="006F0082">
        <w:rPr>
          <w:bCs/>
        </w:rPr>
        <w:t>pealkir</w:t>
      </w:r>
      <w:r w:rsidR="00467AD1">
        <w:rPr>
          <w:bCs/>
        </w:rPr>
        <w:t xml:space="preserve">ja täiendatakse </w:t>
      </w:r>
      <w:r w:rsidR="00467AD1" w:rsidRPr="00716D8D">
        <w:t xml:space="preserve">pärast </w:t>
      </w:r>
      <w:r w:rsidR="00467AD1" w:rsidRPr="00BB456D">
        <w:t>tekstiosa „muutmine</w:t>
      </w:r>
      <w:r w:rsidR="006B416D">
        <w:t>,</w:t>
      </w:r>
      <w:r w:rsidR="00FC2EA1">
        <w:t>“</w:t>
      </w:r>
      <w:r w:rsidR="00467AD1" w:rsidRPr="00BB456D">
        <w:t xml:space="preserve"> tekstiosaga „peatamine,</w:t>
      </w:r>
      <w:r w:rsidR="00FC2EA1">
        <w:t>“</w:t>
      </w:r>
      <w:r w:rsidR="00467AD1" w:rsidRPr="00BB456D">
        <w:t>;</w:t>
      </w:r>
    </w:p>
    <w:p w14:paraId="1B65D587" w14:textId="68E235F9" w:rsidR="00D3659B" w:rsidRDefault="00D3659B" w:rsidP="000E254A">
      <w:pPr>
        <w:pStyle w:val="muutmisksk"/>
        <w:spacing w:before="0"/>
        <w:rPr>
          <w:bCs/>
        </w:rPr>
      </w:pPr>
    </w:p>
    <w:p w14:paraId="363D5E66" w14:textId="623334B4" w:rsidR="00467AD1" w:rsidRDefault="007A693E" w:rsidP="00467AD1">
      <w:pPr>
        <w:pStyle w:val="muutmisksk"/>
        <w:spacing w:before="0"/>
      </w:pPr>
      <w:r>
        <w:rPr>
          <w:b/>
        </w:rPr>
        <w:t>9</w:t>
      </w:r>
      <w:r w:rsidR="00467AD1" w:rsidRPr="00866975">
        <w:rPr>
          <w:b/>
        </w:rPr>
        <w:t xml:space="preserve">) </w:t>
      </w:r>
      <w:r w:rsidR="00467AD1" w:rsidRPr="00716D8D">
        <w:rPr>
          <w:bCs/>
        </w:rPr>
        <w:t xml:space="preserve">paragrahvi </w:t>
      </w:r>
      <w:r w:rsidR="00467AD1">
        <w:rPr>
          <w:bCs/>
        </w:rPr>
        <w:t>92</w:t>
      </w:r>
      <w:r w:rsidR="00467AD1" w:rsidRPr="00716D8D">
        <w:rPr>
          <w:bCs/>
        </w:rPr>
        <w:t xml:space="preserve"> lõi</w:t>
      </w:r>
      <w:r w:rsidR="00467AD1">
        <w:rPr>
          <w:bCs/>
        </w:rPr>
        <w:t>kes 3 asendatakse tekstiosa „</w:t>
      </w:r>
      <w:r w:rsidR="00467AD1" w:rsidRPr="00866975">
        <w:rPr>
          <w:bCs/>
        </w:rPr>
        <w:t>õhusaasteluba, keskkonnakompleksluba või registreeringut</w:t>
      </w:r>
      <w:r w:rsidR="00FC2EA1">
        <w:rPr>
          <w:bCs/>
        </w:rPr>
        <w:t>“</w:t>
      </w:r>
      <w:r w:rsidR="00467AD1">
        <w:rPr>
          <w:bCs/>
        </w:rPr>
        <w:t xml:space="preserve"> </w:t>
      </w:r>
      <w:commentRangeStart w:id="152"/>
      <w:del w:id="153" w:author="Mari Koik - JUSTDIGI" w:date="2026-01-08T17:01:00Z" w16du:dateUtc="2026-01-08T15:01:00Z">
        <w:r w:rsidR="00467AD1" w:rsidRPr="00716D8D" w:rsidDel="00FF510E">
          <w:delText>tekstiosaga</w:delText>
        </w:r>
        <w:r w:rsidR="00467AD1" w:rsidDel="00FF510E">
          <w:delText xml:space="preserve"> </w:delText>
        </w:r>
      </w:del>
      <w:ins w:id="154" w:author="Mari Koik - JUSTDIGI" w:date="2026-01-08T17:01:00Z" w16du:dateUtc="2026-01-08T15:01:00Z">
        <w:r w:rsidR="00FF510E">
          <w:t>sõn</w:t>
        </w:r>
        <w:r w:rsidR="00FF510E" w:rsidRPr="00716D8D">
          <w:t>aga</w:t>
        </w:r>
        <w:r w:rsidR="00FF510E">
          <w:t xml:space="preserve"> </w:t>
        </w:r>
      </w:ins>
      <w:commentRangeEnd w:id="152"/>
      <w:ins w:id="155" w:author="Mari Koik - JUSTDIGI" w:date="2026-01-08T17:08:00Z" w16du:dateUtc="2026-01-08T15:08:00Z">
        <w:r w:rsidR="006F7298">
          <w:rPr>
            <w:rStyle w:val="Kommentaariviide"/>
            <w:sz w:val="24"/>
            <w:szCs w:val="24"/>
          </w:rPr>
          <w:commentReference w:id="152"/>
        </w:r>
      </w:ins>
      <w:r w:rsidR="00467AD1">
        <w:t>„keskkonnakaitseluba</w:t>
      </w:r>
      <w:r w:rsidR="00FC2EA1">
        <w:t>“</w:t>
      </w:r>
      <w:r w:rsidR="00467AD1">
        <w:t>;</w:t>
      </w:r>
    </w:p>
    <w:p w14:paraId="6B5B4106" w14:textId="77777777" w:rsidR="00467AD1" w:rsidRDefault="00467AD1" w:rsidP="00467AD1">
      <w:pPr>
        <w:pStyle w:val="muutmisksk"/>
        <w:spacing w:before="0"/>
      </w:pPr>
    </w:p>
    <w:p w14:paraId="26DA7872" w14:textId="562CAD1B" w:rsidR="00467AD1" w:rsidRDefault="00467AD1" w:rsidP="00467AD1">
      <w:pPr>
        <w:pStyle w:val="muutmisksk"/>
        <w:spacing w:before="0"/>
      </w:pPr>
      <w:r w:rsidRPr="00B20D6B">
        <w:rPr>
          <w:b/>
          <w:bCs/>
        </w:rPr>
        <w:t>1</w:t>
      </w:r>
      <w:r w:rsidR="007A693E">
        <w:rPr>
          <w:b/>
          <w:bCs/>
        </w:rPr>
        <w:t>0</w:t>
      </w:r>
      <w:r w:rsidRPr="00B20D6B">
        <w:rPr>
          <w:b/>
          <w:bCs/>
        </w:rPr>
        <w:t xml:space="preserve">) </w:t>
      </w:r>
      <w:r w:rsidRPr="00716D8D">
        <w:rPr>
          <w:bCs/>
        </w:rPr>
        <w:t>paragrahvi</w:t>
      </w:r>
      <w:r>
        <w:rPr>
          <w:bCs/>
        </w:rPr>
        <w:t>s</w:t>
      </w:r>
      <w:r w:rsidRPr="00716D8D">
        <w:rPr>
          <w:bCs/>
        </w:rPr>
        <w:t xml:space="preserve"> </w:t>
      </w:r>
      <w:r>
        <w:rPr>
          <w:bCs/>
        </w:rPr>
        <w:t>95</w:t>
      </w:r>
      <w:r w:rsidRPr="00716D8D">
        <w:rPr>
          <w:bCs/>
        </w:rPr>
        <w:t xml:space="preserve"> </w:t>
      </w:r>
      <w:r>
        <w:rPr>
          <w:bCs/>
        </w:rPr>
        <w:t>asendatakse tekstiosa „</w:t>
      </w:r>
      <w:r w:rsidRPr="0027283E">
        <w:rPr>
          <w:bCs/>
        </w:rPr>
        <w:t>Käitise tegevuse registreerimisel ning õhusaasteloa või keskkonnakompleksloa</w:t>
      </w:r>
      <w:r>
        <w:rPr>
          <w:bCs/>
        </w:rPr>
        <w:t xml:space="preserve"> </w:t>
      </w:r>
      <w:r w:rsidRPr="0027283E">
        <w:rPr>
          <w:bCs/>
        </w:rPr>
        <w:t>andmisel võtab loa või registreeringu tõendi</w:t>
      </w:r>
      <w:r w:rsidR="00FC2EA1">
        <w:rPr>
          <w:bCs/>
        </w:rPr>
        <w:t>“</w:t>
      </w:r>
      <w:r>
        <w:rPr>
          <w:bCs/>
        </w:rPr>
        <w:t xml:space="preserve"> </w:t>
      </w:r>
      <w:r w:rsidRPr="00716D8D">
        <w:t>tekstiosaga</w:t>
      </w:r>
      <w:r>
        <w:t xml:space="preserve"> „Keskkonnakaitseloa </w:t>
      </w:r>
      <w:r w:rsidRPr="0027283E">
        <w:t>andmisel võtab loa või registreeringu</w:t>
      </w:r>
      <w:r w:rsidR="00FC2EA1">
        <w:t>“</w:t>
      </w:r>
      <w:r>
        <w:t>;</w:t>
      </w:r>
    </w:p>
    <w:p w14:paraId="264B6B3B" w14:textId="77777777" w:rsidR="00467AD1" w:rsidRDefault="00467AD1" w:rsidP="00467AD1">
      <w:pPr>
        <w:pStyle w:val="muutmisksk"/>
        <w:spacing w:before="0"/>
      </w:pPr>
    </w:p>
    <w:p w14:paraId="365D8AA7" w14:textId="095D3E95" w:rsidR="00467AD1" w:rsidRPr="00BB456D" w:rsidRDefault="00467AD1" w:rsidP="00467AD1">
      <w:pPr>
        <w:pStyle w:val="muutmisksk"/>
        <w:spacing w:before="0"/>
      </w:pPr>
      <w:r>
        <w:rPr>
          <w:b/>
          <w:bCs/>
        </w:rPr>
        <w:t>1</w:t>
      </w:r>
      <w:r w:rsidR="007A693E">
        <w:rPr>
          <w:b/>
          <w:bCs/>
        </w:rPr>
        <w:t>1</w:t>
      </w:r>
      <w:r w:rsidRPr="00F5502B">
        <w:rPr>
          <w:b/>
          <w:bCs/>
        </w:rPr>
        <w:t xml:space="preserve">) </w:t>
      </w:r>
      <w:r w:rsidRPr="00F5502B">
        <w:t xml:space="preserve">paragrahvi </w:t>
      </w:r>
      <w:r w:rsidRPr="00BB456D">
        <w:t xml:space="preserve">99 pealkirja täiendatakse pärast </w:t>
      </w:r>
      <w:del w:id="156" w:author="Mari Koik - JUSTDIGI" w:date="2026-01-05T17:06:00Z" w16du:dateUtc="2026-01-05T15:06:00Z">
        <w:r w:rsidRPr="00540792" w:rsidDel="00540792">
          <w:delText>tekstiosa</w:delText>
        </w:r>
        <w:r w:rsidRPr="00BB456D" w:rsidDel="00540792">
          <w:delText xml:space="preserve"> </w:delText>
        </w:r>
      </w:del>
      <w:ins w:id="157" w:author="Mari Koik - JUSTDIGI" w:date="2026-01-05T17:06:00Z" w16du:dateUtc="2026-01-05T15:06:00Z">
        <w:r w:rsidR="00540792">
          <w:t>sõna</w:t>
        </w:r>
        <w:r w:rsidR="00540792" w:rsidRPr="00BB456D">
          <w:t xml:space="preserve"> </w:t>
        </w:r>
      </w:ins>
      <w:r w:rsidRPr="00BB456D">
        <w:t>„muutmine</w:t>
      </w:r>
      <w:r w:rsidR="00FC2EA1">
        <w:t>“</w:t>
      </w:r>
      <w:r w:rsidRPr="00BB456D">
        <w:t xml:space="preserve"> </w:t>
      </w:r>
      <w:r w:rsidR="00BB456D" w:rsidRPr="00BB456D">
        <w:br/>
      </w:r>
      <w:r w:rsidRPr="00BB456D">
        <w:t>tekstiosaga „</w:t>
      </w:r>
      <w:r w:rsidR="00D770F0">
        <w:t>,</w:t>
      </w:r>
      <w:r w:rsidR="00F22608">
        <w:t> </w:t>
      </w:r>
      <w:r w:rsidRPr="00BB456D">
        <w:t>peatamine</w:t>
      </w:r>
      <w:r w:rsidR="00FC2EA1">
        <w:t>“</w:t>
      </w:r>
      <w:r w:rsidRPr="00BB456D">
        <w:t>;</w:t>
      </w:r>
    </w:p>
    <w:p w14:paraId="390E3DC3" w14:textId="3A2F02F2" w:rsidR="00467AD1" w:rsidRDefault="00467AD1" w:rsidP="00467AD1">
      <w:pPr>
        <w:pStyle w:val="muutmisksk"/>
        <w:spacing w:before="0"/>
      </w:pPr>
    </w:p>
    <w:p w14:paraId="7264292B" w14:textId="14E42DF9" w:rsidR="00467AD1" w:rsidRDefault="00467AD1" w:rsidP="00467AD1">
      <w:pPr>
        <w:pStyle w:val="muutmisksk"/>
        <w:spacing w:before="0"/>
      </w:pPr>
      <w:r w:rsidRPr="7BA4BBE6">
        <w:rPr>
          <w:b/>
          <w:bCs/>
        </w:rPr>
        <w:t>1</w:t>
      </w:r>
      <w:r w:rsidR="007A693E">
        <w:rPr>
          <w:b/>
          <w:bCs/>
        </w:rPr>
        <w:t>2</w:t>
      </w:r>
      <w:r w:rsidRPr="7BA4BBE6">
        <w:rPr>
          <w:b/>
          <w:bCs/>
        </w:rPr>
        <w:t xml:space="preserve">) </w:t>
      </w:r>
      <w:r>
        <w:t>paragrahvi 99 täiendatakse lõikega 3</w:t>
      </w:r>
      <w:r w:rsidRPr="7BA4BBE6">
        <w:rPr>
          <w:vertAlign w:val="superscript"/>
        </w:rPr>
        <w:t>1</w:t>
      </w:r>
      <w:r>
        <w:t xml:space="preserve"> järgmises sõnastuses:</w:t>
      </w:r>
    </w:p>
    <w:p w14:paraId="078C53D4" w14:textId="16A57DF7" w:rsidR="00467AD1" w:rsidRDefault="00467AD1" w:rsidP="00467AD1">
      <w:pPr>
        <w:pStyle w:val="muutmisksk"/>
        <w:spacing w:before="0"/>
        <w:rPr>
          <w:bCs/>
        </w:rPr>
      </w:pPr>
      <w:r>
        <w:rPr>
          <w:bCs/>
        </w:rPr>
        <w:t>„</w:t>
      </w:r>
      <w:r w:rsidR="006B1179">
        <w:rPr>
          <w:bCs/>
        </w:rPr>
        <w:t>(</w:t>
      </w:r>
      <w:r w:rsidR="006B1179" w:rsidRPr="006B1179">
        <w:rPr>
          <w:bCs/>
        </w:rPr>
        <w:t>3</w:t>
      </w:r>
      <w:r w:rsidR="006B1179" w:rsidRPr="006B1179">
        <w:rPr>
          <w:bCs/>
          <w:vertAlign w:val="superscript"/>
        </w:rPr>
        <w:t>1</w:t>
      </w:r>
      <w:r w:rsidR="006B1179">
        <w:rPr>
          <w:bCs/>
        </w:rPr>
        <w:t xml:space="preserve">) </w:t>
      </w:r>
      <w:r w:rsidRPr="00017703">
        <w:rPr>
          <w:bCs/>
        </w:rPr>
        <w:t xml:space="preserve">Õhusaasteluba peatatakse keskkonnaseadustiku üldosa seaduse §-s 61 sätestatud alustel </w:t>
      </w:r>
      <w:r w:rsidRPr="00017703">
        <w:rPr>
          <w:bCs/>
        </w:rPr>
        <w:lastRenderedPageBreak/>
        <w:t>ja korras.</w:t>
      </w:r>
      <w:r w:rsidR="00FC2EA1">
        <w:rPr>
          <w:bCs/>
        </w:rPr>
        <w:t>“</w:t>
      </w:r>
      <w:r w:rsidRPr="00017703">
        <w:rPr>
          <w:bCs/>
        </w:rPr>
        <w:t>;</w:t>
      </w:r>
    </w:p>
    <w:p w14:paraId="7C1966F3" w14:textId="77777777" w:rsidR="007E70EC" w:rsidRDefault="007E70EC" w:rsidP="00467AD1">
      <w:pPr>
        <w:pStyle w:val="muutmisksk"/>
        <w:spacing w:before="0"/>
        <w:rPr>
          <w:bCs/>
        </w:rPr>
      </w:pPr>
    </w:p>
    <w:p w14:paraId="43C6D5CA" w14:textId="18ABA3DC" w:rsidR="007E70EC" w:rsidRPr="007E70EC" w:rsidRDefault="002B6A50" w:rsidP="00467AD1">
      <w:pPr>
        <w:pStyle w:val="muutmisksk"/>
        <w:spacing w:before="0"/>
        <w:rPr>
          <w:bCs/>
        </w:rPr>
      </w:pPr>
      <w:r>
        <w:rPr>
          <w:b/>
        </w:rPr>
        <w:t>13</w:t>
      </w:r>
      <w:r w:rsidR="007E70EC" w:rsidRPr="00AA4A9D">
        <w:rPr>
          <w:b/>
        </w:rPr>
        <w:t xml:space="preserve">) </w:t>
      </w:r>
      <w:r w:rsidR="007E70EC">
        <w:rPr>
          <w:bCs/>
        </w:rPr>
        <w:t xml:space="preserve">seaduse 4. peatüki 2. jagu loetakse 4. peatüki 4. jaoks; </w:t>
      </w:r>
    </w:p>
    <w:p w14:paraId="2D78B393" w14:textId="77777777" w:rsidR="00467AD1" w:rsidRDefault="00467AD1" w:rsidP="00467AD1">
      <w:pPr>
        <w:pStyle w:val="muutmisksk"/>
        <w:spacing w:before="0"/>
        <w:rPr>
          <w:bCs/>
        </w:rPr>
      </w:pPr>
    </w:p>
    <w:p w14:paraId="0A8DD3CA" w14:textId="48F5202E" w:rsidR="00467AD1" w:rsidRDefault="002B6A50" w:rsidP="00467AD1">
      <w:pPr>
        <w:pStyle w:val="muutmisksk"/>
        <w:spacing w:before="0"/>
      </w:pPr>
      <w:r>
        <w:rPr>
          <w:b/>
          <w:bCs/>
        </w:rPr>
        <w:t>14</w:t>
      </w:r>
      <w:r w:rsidR="00467AD1" w:rsidRPr="7BA4BBE6">
        <w:rPr>
          <w:b/>
          <w:bCs/>
        </w:rPr>
        <w:t xml:space="preserve">) </w:t>
      </w:r>
      <w:r w:rsidR="00467AD1">
        <w:t>paragrahvi 100 lõiget 1 täiendatakse pärast tekstiosa „on nõutav õhusaasteluba</w:t>
      </w:r>
      <w:r w:rsidR="00FC2EA1">
        <w:t>“</w:t>
      </w:r>
      <w:r w:rsidR="00467AD1">
        <w:t xml:space="preserve"> tekstiosaga „</w:t>
      </w:r>
      <w:r w:rsidR="00543D46">
        <w:t>,</w:t>
      </w:r>
      <w:r w:rsidR="00F22608">
        <w:t> </w:t>
      </w:r>
      <w:r w:rsidR="00467AD1">
        <w:t xml:space="preserve">§ 80 lõike </w:t>
      </w:r>
      <w:commentRangeStart w:id="158"/>
      <w:r w:rsidR="00467AD1">
        <w:t>3</w:t>
      </w:r>
      <w:commentRangeEnd w:id="158"/>
      <w:r>
        <w:rPr>
          <w:rStyle w:val="Kommentaariviide"/>
          <w:sz w:val="24"/>
          <w:szCs w:val="24"/>
        </w:rPr>
        <w:commentReference w:id="158"/>
      </w:r>
      <w:r w:rsidR="00467AD1">
        <w:t xml:space="preserve"> alusel on nõutav registreering</w:t>
      </w:r>
      <w:r w:rsidR="00FC2EA1">
        <w:t>“</w:t>
      </w:r>
      <w:r w:rsidR="00467AD1">
        <w:t>;</w:t>
      </w:r>
    </w:p>
    <w:p w14:paraId="7E02A77F" w14:textId="77777777" w:rsidR="00467AD1" w:rsidRDefault="00467AD1" w:rsidP="00467AD1">
      <w:pPr>
        <w:pStyle w:val="muutmisksk"/>
        <w:spacing w:before="0"/>
        <w:rPr>
          <w:bCs/>
        </w:rPr>
      </w:pPr>
    </w:p>
    <w:p w14:paraId="46E0BF67" w14:textId="2B2E5AA6" w:rsidR="00467AD1" w:rsidRPr="00DA6685" w:rsidRDefault="002B6A50" w:rsidP="00467AD1">
      <w:pPr>
        <w:pStyle w:val="muutmisksk"/>
        <w:spacing w:before="0"/>
      </w:pPr>
      <w:r>
        <w:rPr>
          <w:b/>
          <w:bCs/>
        </w:rPr>
        <w:t>15</w:t>
      </w:r>
      <w:r w:rsidR="00467AD1" w:rsidRPr="7BA4BBE6">
        <w:rPr>
          <w:b/>
          <w:bCs/>
        </w:rPr>
        <w:t xml:space="preserve">) </w:t>
      </w:r>
      <w:r w:rsidR="00467AD1">
        <w:t>paragrahvi 101 lõi</w:t>
      </w:r>
      <w:r w:rsidR="00FC2EA1">
        <w:t>k</w:t>
      </w:r>
      <w:r w:rsidR="00467AD1">
        <w:t xml:space="preserve">e 1 punkt 3 </w:t>
      </w:r>
      <w:r w:rsidR="00467AD1" w:rsidRPr="7BA4BBE6">
        <w:rPr>
          <w:rStyle w:val="normaltextrun"/>
        </w:rPr>
        <w:t>tunnistatakse kehtetuks;</w:t>
      </w:r>
    </w:p>
    <w:p w14:paraId="371BAD75" w14:textId="77777777" w:rsidR="00467AD1" w:rsidRDefault="00467AD1" w:rsidP="00467AD1">
      <w:pPr>
        <w:pStyle w:val="muutmisksk"/>
        <w:spacing w:before="0"/>
        <w:rPr>
          <w:bCs/>
        </w:rPr>
      </w:pPr>
    </w:p>
    <w:p w14:paraId="3BDA2F94" w14:textId="7D00CCCE" w:rsidR="00467AD1" w:rsidRPr="00742EA2" w:rsidRDefault="3BE55BF7" w:rsidP="00467AD1">
      <w:pPr>
        <w:pStyle w:val="muutmisksk"/>
        <w:spacing w:before="0"/>
      </w:pPr>
      <w:r w:rsidRPr="62F809B4">
        <w:rPr>
          <w:b/>
          <w:bCs/>
        </w:rPr>
        <w:t>16</w:t>
      </w:r>
      <w:r w:rsidR="261BFF0D" w:rsidRPr="62F809B4">
        <w:rPr>
          <w:b/>
          <w:bCs/>
        </w:rPr>
        <w:t xml:space="preserve">) </w:t>
      </w:r>
      <w:r w:rsidR="261BFF0D">
        <w:t>paragrahvi 101 lõi</w:t>
      </w:r>
      <w:r w:rsidR="29E25D5D">
        <w:t>kes</w:t>
      </w:r>
      <w:r w:rsidR="261BFF0D">
        <w:t xml:space="preserve"> 4 asendatakse tekstiosa „Keskkonnaametil õigus</w:t>
      </w:r>
      <w:r w:rsidR="29E25D5D">
        <w:t>“</w:t>
      </w:r>
      <w:r w:rsidR="261BFF0D">
        <w:t xml:space="preserve"> tekstiosaga „</w:t>
      </w:r>
      <w:bookmarkStart w:id="159" w:name="_Hlk218615977"/>
      <w:r w:rsidR="261BFF0D">
        <w:t>keskkonnakaitseloa andjal õigus nõuda käitajalt kõigi vajalike meetmete kasutusele võtmist, millega tagatakse nõuetele vastavuse taastamine põhjendamatu viivituseta</w:t>
      </w:r>
      <w:r w:rsidR="497B3E93">
        <w:t>,</w:t>
      </w:r>
      <w:bookmarkEnd w:id="159"/>
      <w:ins w:id="160" w:author="Mari Koik - JUSTDIGI" w:date="2026-01-06T18:21:00Z">
        <w:r w:rsidR="7F6204DE">
          <w:t xml:space="preserve"> </w:t>
        </w:r>
      </w:ins>
      <w:ins w:id="161" w:author="Mari Koik - JUSTDIGI" w:date="2026-01-06T18:22:00Z">
        <w:r w:rsidR="0ED7D3AA">
          <w:t xml:space="preserve">samuti </w:t>
        </w:r>
      </w:ins>
      <w:ins w:id="162" w:author="Mari Koik - JUSTDIGI" w:date="2026-01-06T18:21:00Z">
        <w:r w:rsidR="7F6204DE">
          <w:t>õigus</w:t>
        </w:r>
      </w:ins>
      <w:r w:rsidR="29E25D5D">
        <w:t>“</w:t>
      </w:r>
      <w:r w:rsidR="261BFF0D">
        <w:t>;</w:t>
      </w:r>
    </w:p>
    <w:p w14:paraId="3C6024F2" w14:textId="77777777" w:rsidR="00467AD1" w:rsidRDefault="00467AD1" w:rsidP="00467AD1">
      <w:pPr>
        <w:pStyle w:val="muutmisksk"/>
        <w:spacing w:before="0"/>
        <w:rPr>
          <w:bCs/>
        </w:rPr>
      </w:pPr>
    </w:p>
    <w:p w14:paraId="1131EE66" w14:textId="3ED52C67" w:rsidR="00F22608" w:rsidRDefault="002B6A50" w:rsidP="00F22608">
      <w:pPr>
        <w:pStyle w:val="muutmisksk"/>
        <w:spacing w:before="0"/>
      </w:pPr>
      <w:r>
        <w:rPr>
          <w:b/>
          <w:bCs/>
        </w:rPr>
        <w:t>17</w:t>
      </w:r>
      <w:r w:rsidR="00F22608" w:rsidRPr="00F22608">
        <w:rPr>
          <w:b/>
          <w:bCs/>
        </w:rPr>
        <w:t>)</w:t>
      </w:r>
      <w:r w:rsidR="00F22608">
        <w:t xml:space="preserve"> paragrahvi 102 pealkirjas</w:t>
      </w:r>
      <w:ins w:id="163" w:author="Mari Koik - JUSTDIGI" w:date="2026-01-06T18:23:00Z" w16du:dateUtc="2026-01-06T16:23:00Z">
        <w:r w:rsidR="004C1EB9">
          <w:t xml:space="preserve"> ning</w:t>
        </w:r>
      </w:ins>
      <w:del w:id="164" w:author="Mari Koik - JUSTDIGI" w:date="2026-01-06T18:23:00Z" w16du:dateUtc="2026-01-06T16:23:00Z">
        <w:r w:rsidR="00F22608" w:rsidDel="004C1EB9">
          <w:delText>, § 102</w:delText>
        </w:r>
      </w:del>
      <w:r w:rsidR="00F22608">
        <w:t xml:space="preserve"> lõigetes 1, 4 </w:t>
      </w:r>
      <w:r w:rsidR="00F22608" w:rsidRPr="005F5315">
        <w:t xml:space="preserve">ja 5 </w:t>
      </w:r>
      <w:del w:id="165" w:author="Mari Koik - JUSTDIGI" w:date="2026-01-05T17:06:00Z" w16du:dateUtc="2026-01-05T15:06:00Z">
        <w:r w:rsidR="00F22608" w:rsidRPr="005F5315" w:rsidDel="00540792">
          <w:delText xml:space="preserve">ja </w:delText>
        </w:r>
      </w:del>
      <w:ins w:id="166" w:author="Mari Koik - JUSTDIGI" w:date="2026-01-05T17:06:00Z" w16du:dateUtc="2026-01-05T15:06:00Z">
        <w:r w:rsidR="00540792">
          <w:t>ning</w:t>
        </w:r>
        <w:r w:rsidR="00540792" w:rsidRPr="005F5315">
          <w:t xml:space="preserve"> </w:t>
        </w:r>
      </w:ins>
      <w:r w:rsidR="00F22608" w:rsidRPr="005F5315">
        <w:rPr>
          <w:bCs/>
        </w:rPr>
        <w:t xml:space="preserve">§ 106 lõikes 1 </w:t>
      </w:r>
      <w:r w:rsidR="00F22608" w:rsidRPr="005F5315">
        <w:t xml:space="preserve">asendatakse </w:t>
      </w:r>
      <w:r w:rsidR="00F22608" w:rsidRPr="0049295B">
        <w:t>sõna „õhusaasteluba</w:t>
      </w:r>
      <w:r w:rsidR="00F22608">
        <w:t>“</w:t>
      </w:r>
      <w:r w:rsidR="00F22608" w:rsidRPr="0049295B">
        <w:t xml:space="preserve"> sõnaga „keskkonnakaitseluba</w:t>
      </w:r>
      <w:r w:rsidR="00F22608">
        <w:t>“</w:t>
      </w:r>
      <w:r w:rsidR="00F22608" w:rsidRPr="0049295B">
        <w:t xml:space="preserve"> vastavas käändes;</w:t>
      </w:r>
    </w:p>
    <w:p w14:paraId="4516A7D8" w14:textId="77777777" w:rsidR="00F22608" w:rsidRDefault="00F22608" w:rsidP="00467AD1">
      <w:pPr>
        <w:pStyle w:val="muutmisksk"/>
        <w:spacing w:before="0"/>
        <w:rPr>
          <w:bCs/>
        </w:rPr>
      </w:pPr>
    </w:p>
    <w:p w14:paraId="4F762C22" w14:textId="3A62DA39" w:rsidR="00467AD1" w:rsidRDefault="002B6A50" w:rsidP="00467AD1">
      <w:pPr>
        <w:pStyle w:val="muutmisksk"/>
        <w:spacing w:before="0"/>
      </w:pPr>
      <w:r>
        <w:rPr>
          <w:b/>
          <w:bCs/>
        </w:rPr>
        <w:t>18</w:t>
      </w:r>
      <w:r w:rsidR="00467AD1" w:rsidRPr="7BA4BBE6">
        <w:rPr>
          <w:b/>
          <w:bCs/>
        </w:rPr>
        <w:t>)</w:t>
      </w:r>
      <w:r w:rsidR="00467AD1">
        <w:t xml:space="preserve"> paragrahvi 102 lõi</w:t>
      </w:r>
      <w:r w:rsidR="00FC2EA1">
        <w:t>kes</w:t>
      </w:r>
      <w:r w:rsidR="00467AD1">
        <w:t xml:space="preserve"> 2 asendatakse </w:t>
      </w:r>
      <w:r w:rsidR="00FC2EA1">
        <w:t>sõna</w:t>
      </w:r>
      <w:r w:rsidR="00467AD1">
        <w:t xml:space="preserve"> „loa</w:t>
      </w:r>
      <w:r w:rsidR="00FC2EA1">
        <w:t>“</w:t>
      </w:r>
      <w:r w:rsidR="00467AD1">
        <w:t xml:space="preserve"> </w:t>
      </w:r>
      <w:r w:rsidR="00FC2EA1">
        <w:t>sõnaga</w:t>
      </w:r>
      <w:r w:rsidR="00467AD1">
        <w:t xml:space="preserve"> „keskkonnakaitseloa</w:t>
      </w:r>
      <w:r w:rsidR="00FC2EA1">
        <w:t>“</w:t>
      </w:r>
      <w:r w:rsidR="00467AD1">
        <w:t>;</w:t>
      </w:r>
    </w:p>
    <w:p w14:paraId="0387F47D" w14:textId="77777777" w:rsidR="00467AD1" w:rsidRDefault="00467AD1" w:rsidP="00467AD1">
      <w:pPr>
        <w:pStyle w:val="muutmisksk"/>
        <w:spacing w:before="0"/>
        <w:rPr>
          <w:bCs/>
        </w:rPr>
      </w:pPr>
    </w:p>
    <w:p w14:paraId="11BB149D" w14:textId="19ACAB75" w:rsidR="00467AD1" w:rsidRDefault="002B6A50" w:rsidP="00467AD1">
      <w:pPr>
        <w:pStyle w:val="muutmisksk"/>
        <w:spacing w:before="0"/>
      </w:pPr>
      <w:r>
        <w:rPr>
          <w:b/>
          <w:bCs/>
        </w:rPr>
        <w:t>19</w:t>
      </w:r>
      <w:r w:rsidR="00467AD1" w:rsidRPr="7BA4BBE6">
        <w:rPr>
          <w:b/>
          <w:bCs/>
        </w:rPr>
        <w:t>)</w:t>
      </w:r>
      <w:r w:rsidR="00467AD1">
        <w:t xml:space="preserve"> paragrahvi 102 lõige </w:t>
      </w:r>
      <w:bookmarkStart w:id="167" w:name="_Hlk201262954"/>
      <w:r w:rsidR="00467AD1">
        <w:t>2</w:t>
      </w:r>
      <w:r w:rsidR="00467AD1" w:rsidRPr="7BA4BBE6">
        <w:rPr>
          <w:vertAlign w:val="superscript"/>
        </w:rPr>
        <w:t>1</w:t>
      </w:r>
      <w:bookmarkEnd w:id="167"/>
      <w:r w:rsidR="00467AD1">
        <w:t xml:space="preserve"> muudetakse ja sõnastatakse järgmiselt:</w:t>
      </w:r>
    </w:p>
    <w:p w14:paraId="51127D29" w14:textId="3968F67F" w:rsidR="00467AD1" w:rsidRPr="0077526A" w:rsidRDefault="00467AD1" w:rsidP="000A1ABC">
      <w:pPr>
        <w:pStyle w:val="muutmisksk"/>
        <w:spacing w:before="0"/>
      </w:pPr>
      <w:r w:rsidRPr="0077526A">
        <w:t>„</w:t>
      </w:r>
      <w:r w:rsidR="006B1179">
        <w:t>(2</w:t>
      </w:r>
      <w:r w:rsidR="006B1179" w:rsidRPr="7BA4BBE6">
        <w:rPr>
          <w:vertAlign w:val="superscript"/>
        </w:rPr>
        <w:t>1</w:t>
      </w:r>
      <w:r w:rsidR="006B1179">
        <w:t>)</w:t>
      </w:r>
      <w:r w:rsidR="006B1179">
        <w:rPr>
          <w:vertAlign w:val="superscript"/>
        </w:rPr>
        <w:t xml:space="preserve"> </w:t>
      </w:r>
      <w:r w:rsidRPr="0077526A">
        <w:t>Seireandmed tärkandmetena tuleb keskkonnakaitseloa omajal sisestada ja seirearuanne esitada keskkonn</w:t>
      </w:r>
      <w:commentRangeStart w:id="168"/>
      <w:r w:rsidRPr="0077526A">
        <w:t>a</w:t>
      </w:r>
      <w:del w:id="169" w:author="Mari Koik - JUSTDIGI" w:date="2026-01-06T18:26:00Z" w16du:dateUtc="2026-01-06T16:26:00Z">
        <w:r w:rsidRPr="0077526A" w:rsidDel="001764AC">
          <w:delText>t</w:delText>
        </w:r>
      </w:del>
      <w:r w:rsidRPr="0077526A">
        <w:t>o</w:t>
      </w:r>
      <w:commentRangeEnd w:id="168"/>
      <w:r w:rsidR="00CA665D" w:rsidRPr="0077526A">
        <w:rPr>
          <w:rStyle w:val="Kommentaariviide"/>
          <w:sz w:val="24"/>
          <w:szCs w:val="24"/>
        </w:rPr>
        <w:commentReference w:id="168"/>
      </w:r>
      <w:r w:rsidRPr="0077526A">
        <w:t>tsuste infosüsteemi keskkonnakaitseloas ettenähtud nõuete kohaselt.</w:t>
      </w:r>
      <w:r w:rsidR="00FC2EA1">
        <w:t>“</w:t>
      </w:r>
      <w:r w:rsidRPr="0077526A">
        <w:t>;</w:t>
      </w:r>
    </w:p>
    <w:p w14:paraId="4D587B97" w14:textId="77777777" w:rsidR="00467AD1" w:rsidRDefault="00467AD1" w:rsidP="000A1ABC">
      <w:pPr>
        <w:pStyle w:val="muutmisksk"/>
        <w:spacing w:before="0"/>
        <w:rPr>
          <w:u w:val="single"/>
        </w:rPr>
      </w:pPr>
    </w:p>
    <w:p w14:paraId="568A26B2" w14:textId="0267320C" w:rsidR="00467AD1" w:rsidRDefault="002B6A50" w:rsidP="000A1ABC">
      <w:pPr>
        <w:pStyle w:val="muutmisksk"/>
        <w:spacing w:before="0"/>
        <w:rPr>
          <w:rStyle w:val="normaltextrun"/>
        </w:rPr>
      </w:pPr>
      <w:r>
        <w:rPr>
          <w:b/>
          <w:bCs/>
        </w:rPr>
        <w:t>20</w:t>
      </w:r>
      <w:r w:rsidR="00467AD1" w:rsidRPr="7BA4BBE6">
        <w:rPr>
          <w:b/>
          <w:bCs/>
        </w:rPr>
        <w:t>)</w:t>
      </w:r>
      <w:r w:rsidR="00467AD1">
        <w:t xml:space="preserve"> paragrahvi 102 lõige 3</w:t>
      </w:r>
      <w:r w:rsidR="00467AD1" w:rsidRPr="7BA4BBE6">
        <w:rPr>
          <w:rStyle w:val="normaltextrun"/>
        </w:rPr>
        <w:t xml:space="preserve"> tunnistatakse kehtetuks;</w:t>
      </w:r>
    </w:p>
    <w:p w14:paraId="0CFB6883" w14:textId="77777777" w:rsidR="00467AD1" w:rsidRDefault="00467AD1" w:rsidP="000A1ABC">
      <w:pPr>
        <w:pStyle w:val="muutmisksk"/>
        <w:spacing w:before="0"/>
      </w:pPr>
    </w:p>
    <w:p w14:paraId="23E52802" w14:textId="3F2DC6AD" w:rsidR="00467AD1" w:rsidRDefault="002B6A50" w:rsidP="000A1ABC">
      <w:pPr>
        <w:pStyle w:val="muutmisksk"/>
        <w:spacing w:before="0"/>
      </w:pPr>
      <w:r>
        <w:rPr>
          <w:b/>
          <w:bCs/>
        </w:rPr>
        <w:t>21</w:t>
      </w:r>
      <w:r w:rsidR="00467AD1">
        <w:t xml:space="preserve">) paragrahvi 102 lõiget 4 täiendatakse pärast </w:t>
      </w:r>
      <w:del w:id="170" w:author="Mari Koik - JUSTDIGI" w:date="2026-01-05T17:07:00Z" w16du:dateUtc="2026-01-05T15:07:00Z">
        <w:r w:rsidR="00467AD1" w:rsidDel="00F64910">
          <w:delText xml:space="preserve">tekstiosa </w:delText>
        </w:r>
      </w:del>
      <w:ins w:id="171" w:author="Mari Koik - JUSTDIGI" w:date="2026-01-05T17:07:00Z" w16du:dateUtc="2026-01-05T15:07:00Z">
        <w:r w:rsidR="00F64910">
          <w:t xml:space="preserve">sõna </w:t>
        </w:r>
      </w:ins>
      <w:r w:rsidR="00467AD1">
        <w:t>„muutmiseks</w:t>
      </w:r>
      <w:r w:rsidR="00FC2EA1">
        <w:t>“</w:t>
      </w:r>
      <w:r w:rsidR="00467AD1">
        <w:t xml:space="preserve"> tekstiosaga „</w:t>
      </w:r>
      <w:r w:rsidR="006B1179">
        <w:t>,</w:t>
      </w:r>
      <w:r w:rsidR="00D039AC">
        <w:t> </w:t>
      </w:r>
      <w:r w:rsidR="00467AD1">
        <w:t>peatamiseks</w:t>
      </w:r>
      <w:r w:rsidR="00FC2EA1">
        <w:t>“</w:t>
      </w:r>
      <w:r w:rsidR="00467AD1">
        <w:t>;</w:t>
      </w:r>
    </w:p>
    <w:p w14:paraId="293C93F8" w14:textId="77777777" w:rsidR="00467AD1" w:rsidRDefault="00467AD1" w:rsidP="000A1ABC">
      <w:pPr>
        <w:pStyle w:val="muutmisksk"/>
        <w:spacing w:before="0"/>
      </w:pPr>
      <w:commentRangeStart w:id="172"/>
      <w:commentRangeEnd w:id="172"/>
      <w:r>
        <w:rPr>
          <w:rStyle w:val="Kommentaariviide"/>
          <w:sz w:val="24"/>
          <w:szCs w:val="24"/>
        </w:rPr>
        <w:commentReference w:id="172"/>
      </w:r>
    </w:p>
    <w:p w14:paraId="14055043" w14:textId="740AD019" w:rsidR="00467AD1" w:rsidRDefault="002B6A50" w:rsidP="000A1ABC">
      <w:pPr>
        <w:pStyle w:val="muutmisksk"/>
        <w:spacing w:before="0"/>
      </w:pPr>
      <w:r>
        <w:rPr>
          <w:b/>
          <w:bCs/>
        </w:rPr>
        <w:t>22</w:t>
      </w:r>
      <w:r w:rsidR="00467AD1" w:rsidRPr="7BA4BBE6">
        <w:rPr>
          <w:b/>
          <w:bCs/>
        </w:rPr>
        <w:t xml:space="preserve">) </w:t>
      </w:r>
      <w:r w:rsidR="00467AD1">
        <w:t xml:space="preserve">seaduse 6. </w:t>
      </w:r>
      <w:r w:rsidR="00467AD1" w:rsidRPr="00BB456D">
        <w:t>peatüki pealkirjas asendatakse tekstiosa „keskkonnaloa omaja ja registreerimiskohustusega käitise</w:t>
      </w:r>
      <w:r w:rsidR="00FC2EA1">
        <w:t>“</w:t>
      </w:r>
      <w:r w:rsidR="00467AD1" w:rsidRPr="00BB456D">
        <w:t xml:space="preserve"> tekstiosaga „keskkonnakaitseloa omaja</w:t>
      </w:r>
      <w:r w:rsidR="00FC2EA1">
        <w:t>“</w:t>
      </w:r>
      <w:r w:rsidR="00467AD1" w:rsidRPr="00BB456D">
        <w:t>;</w:t>
      </w:r>
    </w:p>
    <w:p w14:paraId="076C5D9E" w14:textId="77777777" w:rsidR="000C75C0" w:rsidRPr="00BB456D" w:rsidRDefault="000C75C0" w:rsidP="000A1ABC">
      <w:pPr>
        <w:pStyle w:val="muutmisksk"/>
        <w:spacing w:before="0"/>
      </w:pPr>
    </w:p>
    <w:p w14:paraId="68A70313" w14:textId="489F114B" w:rsidR="000C75C0" w:rsidRDefault="002B6A50" w:rsidP="000C75C0">
      <w:pPr>
        <w:pStyle w:val="muutmisksk"/>
        <w:spacing w:before="0"/>
        <w:rPr>
          <w:bCs/>
        </w:rPr>
      </w:pPr>
      <w:commentRangeStart w:id="173"/>
      <w:r>
        <w:rPr>
          <w:b/>
        </w:rPr>
        <w:t>23</w:t>
      </w:r>
      <w:r w:rsidR="000C75C0" w:rsidRPr="000C75C0">
        <w:rPr>
          <w:b/>
        </w:rPr>
        <w:t>)</w:t>
      </w:r>
      <w:r w:rsidR="000C75C0">
        <w:rPr>
          <w:bCs/>
        </w:rPr>
        <w:t xml:space="preserve"> </w:t>
      </w:r>
      <w:commentRangeEnd w:id="173"/>
      <w:r>
        <w:rPr>
          <w:rStyle w:val="Kommentaariviide"/>
          <w:bCs/>
          <w:sz w:val="24"/>
          <w:szCs w:val="24"/>
        </w:rPr>
        <w:commentReference w:id="173"/>
      </w:r>
      <w:r w:rsidR="000C75C0">
        <w:rPr>
          <w:bCs/>
        </w:rPr>
        <w:t xml:space="preserve">paragrahvi 127 lõikes 4 asendatakse </w:t>
      </w:r>
      <w:r w:rsidR="000C75C0" w:rsidRPr="006F7298">
        <w:rPr>
          <w:bCs/>
        </w:rPr>
        <w:t>sõna</w:t>
      </w:r>
      <w:r w:rsidR="000C75C0">
        <w:rPr>
          <w:bCs/>
        </w:rPr>
        <w:t xml:space="preserve"> „Kliimaministeeriumi“ sõnaga „</w:t>
      </w:r>
      <w:r w:rsidR="000C75C0" w:rsidRPr="002454FA">
        <w:rPr>
          <w:bCs/>
        </w:rPr>
        <w:t>Keskkonnaagentuur</w:t>
      </w:r>
      <w:r w:rsidR="000C75C0">
        <w:rPr>
          <w:bCs/>
        </w:rPr>
        <w:t>i“;</w:t>
      </w:r>
    </w:p>
    <w:p w14:paraId="2AE4D28A" w14:textId="77777777" w:rsidR="00467AD1" w:rsidRDefault="00467AD1" w:rsidP="000A1ABC">
      <w:pPr>
        <w:pStyle w:val="muutmisksk"/>
        <w:spacing w:before="0"/>
        <w:rPr>
          <w:bCs/>
        </w:rPr>
      </w:pPr>
    </w:p>
    <w:p w14:paraId="7AFB9EAE" w14:textId="072F2E3B" w:rsidR="00B6104F" w:rsidRDefault="002B6A50" w:rsidP="000A1ABC">
      <w:pPr>
        <w:pStyle w:val="muutmisksk"/>
        <w:spacing w:before="0"/>
      </w:pPr>
      <w:r>
        <w:rPr>
          <w:b/>
          <w:bCs/>
        </w:rPr>
        <w:t>24</w:t>
      </w:r>
      <w:r w:rsidR="00467AD1" w:rsidRPr="7BA4BBE6">
        <w:rPr>
          <w:b/>
          <w:bCs/>
        </w:rPr>
        <w:t xml:space="preserve">) </w:t>
      </w:r>
      <w:r w:rsidR="00467AD1">
        <w:t>paragrahv 128 tunnistatakse kehtetuks;</w:t>
      </w:r>
    </w:p>
    <w:p w14:paraId="5E399EC3" w14:textId="77777777" w:rsidR="000C75C0" w:rsidRDefault="000C75C0" w:rsidP="000A1ABC">
      <w:pPr>
        <w:pStyle w:val="muutmisksk"/>
        <w:spacing w:before="0"/>
        <w:rPr>
          <w:bCs/>
        </w:rPr>
      </w:pPr>
    </w:p>
    <w:p w14:paraId="2C7B4575" w14:textId="735AC36E" w:rsidR="00467AD1" w:rsidRDefault="002B6A50" w:rsidP="000A1ABC">
      <w:pPr>
        <w:pStyle w:val="muutmisksk"/>
        <w:spacing w:before="0"/>
      </w:pPr>
      <w:r>
        <w:rPr>
          <w:b/>
          <w:bCs/>
        </w:rPr>
        <w:t>25</w:t>
      </w:r>
      <w:r w:rsidR="260DFA0E" w:rsidRPr="4F6154D4">
        <w:rPr>
          <w:b/>
          <w:bCs/>
        </w:rPr>
        <w:t xml:space="preserve">) </w:t>
      </w:r>
      <w:r w:rsidR="260DFA0E">
        <w:t>paragrahvi 228 pealkirja</w:t>
      </w:r>
      <w:r w:rsidR="004223B3">
        <w:t>s asendatakse</w:t>
      </w:r>
      <w:r w:rsidR="260DFA0E">
        <w:t xml:space="preserve"> tekstiosa „või õhusaasteloa</w:t>
      </w:r>
      <w:r w:rsidR="796D0530">
        <w:t>“</w:t>
      </w:r>
      <w:r w:rsidR="260DFA0E">
        <w:t xml:space="preserve"> tekstiosaga „</w:t>
      </w:r>
      <w:r w:rsidR="004223B3">
        <w:t xml:space="preserve">ning õhusaasteloa </w:t>
      </w:r>
      <w:r w:rsidR="260DFA0E">
        <w:t>või registreeringu</w:t>
      </w:r>
      <w:r w:rsidR="796D0530">
        <w:t>“</w:t>
      </w:r>
      <w:r w:rsidR="260DFA0E">
        <w:t>;</w:t>
      </w:r>
    </w:p>
    <w:p w14:paraId="10246D94" w14:textId="77777777" w:rsidR="00467AD1" w:rsidRDefault="00467AD1" w:rsidP="000A1ABC">
      <w:pPr>
        <w:pStyle w:val="muutmisksk"/>
        <w:spacing w:before="0"/>
        <w:rPr>
          <w:bCs/>
        </w:rPr>
      </w:pPr>
    </w:p>
    <w:p w14:paraId="608C7299" w14:textId="7C141D18" w:rsidR="00467AD1" w:rsidRPr="00F031B3" w:rsidRDefault="002B6A50" w:rsidP="000A1ABC">
      <w:pPr>
        <w:pStyle w:val="muutmisksk"/>
        <w:spacing w:before="0"/>
      </w:pPr>
      <w:r>
        <w:rPr>
          <w:b/>
          <w:bCs/>
        </w:rPr>
        <w:t>26</w:t>
      </w:r>
      <w:r w:rsidR="00467AD1" w:rsidRPr="7BA4BBE6">
        <w:rPr>
          <w:b/>
          <w:bCs/>
        </w:rPr>
        <w:t xml:space="preserve">) </w:t>
      </w:r>
      <w:r w:rsidR="00467AD1">
        <w:t xml:space="preserve">paragrahvi 229 pealkirjas ja </w:t>
      </w:r>
      <w:del w:id="174" w:author="Mari Koik - JUSTDIGI" w:date="2026-01-05T17:07:00Z" w16du:dateUtc="2026-01-05T15:07:00Z">
        <w:r w:rsidR="00D741F7" w:rsidRPr="00D741F7" w:rsidDel="00F64910">
          <w:delText>paragrahvi</w:delText>
        </w:r>
        <w:r w:rsidR="00467AD1" w:rsidDel="00F64910">
          <w:delText xml:space="preserve"> </w:delText>
        </w:r>
        <w:r w:rsidR="00467AD1" w:rsidDel="00D8163E">
          <w:delText xml:space="preserve">229 </w:delText>
        </w:r>
      </w:del>
      <w:r w:rsidR="00467AD1">
        <w:t>lõikes 1 asendatakse tekstiosa „Õhusaasteloa omaja, keskkonnakompleksloa omaja või registreerimiskohustusega käitaja</w:t>
      </w:r>
      <w:r w:rsidR="00FC2EA1">
        <w:t>“</w:t>
      </w:r>
      <w:r w:rsidR="00467AD1">
        <w:t xml:space="preserve"> tekstiosaga „Keskkonnakaitseloa omaja</w:t>
      </w:r>
      <w:r w:rsidR="00FC2EA1">
        <w:t>“</w:t>
      </w:r>
      <w:r w:rsidR="00467AD1">
        <w:t>;</w:t>
      </w:r>
    </w:p>
    <w:p w14:paraId="07153B64" w14:textId="77777777" w:rsidR="00467AD1" w:rsidRDefault="00467AD1" w:rsidP="000A1ABC">
      <w:pPr>
        <w:pStyle w:val="muutmisksk"/>
        <w:spacing w:before="0"/>
        <w:rPr>
          <w:bCs/>
        </w:rPr>
      </w:pPr>
    </w:p>
    <w:p w14:paraId="54941CB4" w14:textId="0C1063A1" w:rsidR="00467AD1" w:rsidRDefault="002B6A50" w:rsidP="000A1ABC">
      <w:pPr>
        <w:pStyle w:val="muutmisksk"/>
        <w:spacing w:before="0"/>
      </w:pPr>
      <w:r>
        <w:rPr>
          <w:b/>
          <w:bCs/>
        </w:rPr>
        <w:t>27</w:t>
      </w:r>
      <w:r w:rsidR="00467AD1" w:rsidRPr="7BA4BBE6">
        <w:rPr>
          <w:b/>
          <w:bCs/>
        </w:rPr>
        <w:t xml:space="preserve">) </w:t>
      </w:r>
      <w:r w:rsidR="00467AD1">
        <w:t>paragrahvi 230 lõiget 1 täiendatakse pärast tekstiosa „kui õhusaasteluba</w:t>
      </w:r>
      <w:r w:rsidR="00FC2EA1">
        <w:t>“</w:t>
      </w:r>
      <w:r w:rsidR="00467AD1">
        <w:t xml:space="preserve"> </w:t>
      </w:r>
      <w:r w:rsidR="00467AD1" w:rsidRPr="006F7298">
        <w:t>tekstiosaga</w:t>
      </w:r>
      <w:r w:rsidR="00467AD1">
        <w:t xml:space="preserve"> „</w:t>
      </w:r>
      <w:bookmarkStart w:id="175" w:name="_Hlk218616775"/>
      <w:r w:rsidR="00467AD1">
        <w:t>või registreering</w:t>
      </w:r>
      <w:bookmarkEnd w:id="175"/>
      <w:r w:rsidR="00FC2EA1">
        <w:t>“</w:t>
      </w:r>
      <w:r w:rsidR="00467AD1">
        <w:t>;</w:t>
      </w:r>
    </w:p>
    <w:p w14:paraId="008278F2" w14:textId="77777777" w:rsidR="00884EA6" w:rsidRDefault="00884EA6" w:rsidP="000A1ABC">
      <w:pPr>
        <w:pStyle w:val="muutmisksk"/>
        <w:spacing w:before="0"/>
        <w:rPr>
          <w:bCs/>
        </w:rPr>
      </w:pPr>
    </w:p>
    <w:p w14:paraId="0AC7E4C2" w14:textId="196250ED" w:rsidR="00690529" w:rsidRDefault="002B6A50" w:rsidP="000A1ABC">
      <w:pPr>
        <w:pStyle w:val="muutmisksk"/>
        <w:spacing w:before="0"/>
      </w:pPr>
      <w:r>
        <w:rPr>
          <w:b/>
          <w:bCs/>
        </w:rPr>
        <w:t>28</w:t>
      </w:r>
      <w:r w:rsidR="00884EA6" w:rsidRPr="7BA4BBE6">
        <w:rPr>
          <w:b/>
          <w:bCs/>
        </w:rPr>
        <w:t>)</w:t>
      </w:r>
      <w:r w:rsidR="00884EA6">
        <w:t xml:space="preserve"> </w:t>
      </w:r>
      <w:r w:rsidR="00296696">
        <w:t>seadust täiendatakse §-ga 252</w:t>
      </w:r>
      <w:r w:rsidR="00296696" w:rsidRPr="7BA4BBE6">
        <w:rPr>
          <w:vertAlign w:val="superscript"/>
        </w:rPr>
        <w:t>1</w:t>
      </w:r>
      <w:r w:rsidR="00296696">
        <w:t xml:space="preserve"> järgmises sõnastuses:</w:t>
      </w:r>
    </w:p>
    <w:p w14:paraId="44B075F2" w14:textId="4BF1B55A" w:rsidR="00296696" w:rsidRDefault="00296696" w:rsidP="000A1ABC">
      <w:pPr>
        <w:pStyle w:val="muutmisksk"/>
        <w:spacing w:before="0"/>
        <w:rPr>
          <w:bCs/>
        </w:rPr>
      </w:pPr>
      <w:r>
        <w:rPr>
          <w:b/>
          <w:bCs/>
        </w:rPr>
        <w:t>„</w:t>
      </w:r>
      <w:bookmarkStart w:id="176" w:name="_Hlk198737637"/>
      <w:r w:rsidRPr="00296696">
        <w:rPr>
          <w:b/>
          <w:bCs/>
        </w:rPr>
        <w:t>252</w:t>
      </w:r>
      <w:r w:rsidRPr="00296696">
        <w:rPr>
          <w:b/>
          <w:bCs/>
          <w:vertAlign w:val="superscript"/>
        </w:rPr>
        <w:t>1</w:t>
      </w:r>
      <w:bookmarkEnd w:id="176"/>
      <w:r w:rsidRPr="00296696">
        <w:rPr>
          <w:b/>
          <w:bCs/>
        </w:rPr>
        <w:t xml:space="preserve">. </w:t>
      </w:r>
      <w:commentRangeStart w:id="177"/>
      <w:r w:rsidRPr="00296696">
        <w:rPr>
          <w:b/>
          <w:bCs/>
        </w:rPr>
        <w:t>Kehtiva keskkonnaloa</w:t>
      </w:r>
      <w:commentRangeEnd w:id="177"/>
      <w:r w:rsidRPr="00296696">
        <w:rPr>
          <w:rStyle w:val="Kommentaariviide"/>
          <w:b/>
          <w:bCs/>
          <w:sz w:val="24"/>
          <w:szCs w:val="24"/>
        </w:rPr>
        <w:commentReference w:id="177"/>
      </w:r>
      <w:r w:rsidRPr="00296696">
        <w:rPr>
          <w:b/>
          <w:bCs/>
        </w:rPr>
        <w:t xml:space="preserve"> kehtetuks tunnistamine ja tegevuse registreerimine</w:t>
      </w:r>
    </w:p>
    <w:p w14:paraId="6CB15995" w14:textId="77777777" w:rsidR="00296696" w:rsidRPr="00296696" w:rsidRDefault="00296696" w:rsidP="000A1ABC">
      <w:pPr>
        <w:pStyle w:val="muutmisksk"/>
        <w:spacing w:before="0"/>
        <w:rPr>
          <w:bCs/>
        </w:rPr>
      </w:pPr>
    </w:p>
    <w:p w14:paraId="40A99264" w14:textId="1DCD3172" w:rsidR="00296696" w:rsidRPr="00680824" w:rsidRDefault="00296696" w:rsidP="000A1ABC">
      <w:pPr>
        <w:pStyle w:val="muutmisksk"/>
        <w:spacing w:before="0"/>
        <w:rPr>
          <w:bCs/>
        </w:rPr>
      </w:pPr>
      <w:r w:rsidRPr="00296696">
        <w:rPr>
          <w:bCs/>
        </w:rPr>
        <w:t>(1</w:t>
      </w:r>
      <w:commentRangeStart w:id="178"/>
      <w:r w:rsidRPr="00296696">
        <w:rPr>
          <w:bCs/>
        </w:rPr>
        <w:t xml:space="preserve">) Isik, kellel on keskkonnaluba tegevuseks, milleks </w:t>
      </w:r>
      <w:r w:rsidRPr="00680824">
        <w:rPr>
          <w:bCs/>
        </w:rPr>
        <w:t xml:space="preserve">alates </w:t>
      </w:r>
      <w:r w:rsidRPr="00680824">
        <w:rPr>
          <w:bCs/>
          <w:color w:val="000000" w:themeColor="text1"/>
        </w:rPr>
        <w:t>202</w:t>
      </w:r>
      <w:r w:rsidR="00880D69">
        <w:rPr>
          <w:bCs/>
          <w:color w:val="000000" w:themeColor="text1"/>
        </w:rPr>
        <w:t>7</w:t>
      </w:r>
      <w:r w:rsidRPr="00680824">
        <w:rPr>
          <w:bCs/>
          <w:color w:val="000000" w:themeColor="text1"/>
        </w:rPr>
        <w:t xml:space="preserve">. aasta 1. </w:t>
      </w:r>
      <w:r w:rsidR="00880D69">
        <w:rPr>
          <w:bCs/>
          <w:color w:val="000000" w:themeColor="text1"/>
        </w:rPr>
        <w:t>jaanuarist</w:t>
      </w:r>
      <w:r w:rsidR="00880D69" w:rsidRPr="00680824">
        <w:rPr>
          <w:bCs/>
          <w:color w:val="000000" w:themeColor="text1"/>
        </w:rPr>
        <w:t xml:space="preserve"> </w:t>
      </w:r>
      <w:del w:id="179" w:author="Mari Koik - JUSTDIGI" w:date="2026-01-05T17:08:00Z" w16du:dateUtc="2026-01-05T15:08:00Z">
        <w:r w:rsidRPr="00680824" w:rsidDel="00D8163E">
          <w:rPr>
            <w:bCs/>
          </w:rPr>
          <w:delText xml:space="preserve">puudub </w:delText>
        </w:r>
      </w:del>
      <w:r w:rsidRPr="00680824">
        <w:rPr>
          <w:bCs/>
        </w:rPr>
        <w:t>l</w:t>
      </w:r>
      <w:ins w:id="180" w:author="Mari Koik - JUSTDIGI" w:date="2026-01-05T17:08:00Z" w16du:dateUtc="2026-01-05T15:08:00Z">
        <w:r w:rsidR="00D8163E">
          <w:rPr>
            <w:bCs/>
          </w:rPr>
          <w:t>ub</w:t>
        </w:r>
      </w:ins>
      <w:del w:id="181" w:author="Mari Koik - JUSTDIGI" w:date="2026-01-05T17:08:00Z" w16du:dateUtc="2026-01-05T15:08:00Z">
        <w:r w:rsidRPr="00680824" w:rsidDel="00D8163E">
          <w:rPr>
            <w:bCs/>
          </w:rPr>
          <w:delText>o</w:delText>
        </w:r>
      </w:del>
      <w:r w:rsidRPr="00680824">
        <w:rPr>
          <w:bCs/>
        </w:rPr>
        <w:t xml:space="preserve">a </w:t>
      </w:r>
      <w:del w:id="182" w:author="Mari Koik - JUSTDIGI" w:date="2026-01-05T17:08:00Z" w16du:dateUtc="2026-01-05T15:08:00Z">
        <w:r w:rsidRPr="00680824" w:rsidDel="00D8163E">
          <w:rPr>
            <w:bCs/>
          </w:rPr>
          <w:delText>omamise kohustus</w:delText>
        </w:r>
      </w:del>
      <w:ins w:id="183" w:author="Mari Koik - JUSTDIGI" w:date="2026-01-05T17:08:00Z" w16du:dateUtc="2026-01-05T15:08:00Z">
        <w:r w:rsidR="00D8163E">
          <w:rPr>
            <w:bCs/>
          </w:rPr>
          <w:t>ei pea olema</w:t>
        </w:r>
      </w:ins>
      <w:r w:rsidRPr="00680824">
        <w:rPr>
          <w:bCs/>
        </w:rPr>
        <w:t xml:space="preserve">, kuid </w:t>
      </w:r>
      <w:ins w:id="184" w:author="Mari Koik - JUSTDIGI" w:date="2026-01-05T17:11:00Z" w16du:dateUtc="2026-01-05T15:11:00Z">
        <w:r w:rsidR="00037C3D">
          <w:rPr>
            <w:bCs/>
          </w:rPr>
          <w:t>mis tuleb registreerida</w:t>
        </w:r>
      </w:ins>
      <w:del w:id="185" w:author="Mari Koik - JUSTDIGI" w:date="2026-01-05T17:11:00Z" w16du:dateUtc="2026-01-05T15:11:00Z">
        <w:r w:rsidRPr="00680824" w:rsidDel="00037C3D">
          <w:rPr>
            <w:bCs/>
          </w:rPr>
          <w:delText>kehtib registreerimise kohustus</w:delText>
        </w:r>
      </w:del>
      <w:r w:rsidRPr="00680824">
        <w:rPr>
          <w:bCs/>
        </w:rPr>
        <w:t xml:space="preserve">, </w:t>
      </w:r>
      <w:commentRangeEnd w:id="178"/>
      <w:r w:rsidR="00E501DC" w:rsidRPr="00680824">
        <w:rPr>
          <w:rStyle w:val="Kommentaariviide"/>
          <w:bCs/>
          <w:sz w:val="24"/>
          <w:szCs w:val="24"/>
        </w:rPr>
        <w:commentReference w:id="178"/>
      </w:r>
      <w:r w:rsidRPr="00680824">
        <w:rPr>
          <w:bCs/>
        </w:rPr>
        <w:t xml:space="preserve">peab esitama Keskkonnaametile </w:t>
      </w:r>
      <w:del w:id="186" w:author="Mari Koik - JUSTDIGI" w:date="2026-01-05T17:12:00Z" w16du:dateUtc="2026-01-05T15:12:00Z">
        <w:r w:rsidRPr="00680824" w:rsidDel="00BB7285">
          <w:rPr>
            <w:bCs/>
          </w:rPr>
          <w:delText xml:space="preserve">taotluse </w:delText>
        </w:r>
      </w:del>
      <w:r w:rsidRPr="00680824">
        <w:rPr>
          <w:bCs/>
        </w:rPr>
        <w:t xml:space="preserve">keskkonnaloa kehtetuks tunnistamiseks ja </w:t>
      </w:r>
      <w:commentRangeStart w:id="187"/>
      <w:r>
        <w:t>tegevuse registreerimiseks</w:t>
      </w:r>
      <w:r w:rsidRPr="00680824">
        <w:rPr>
          <w:bCs/>
        </w:rPr>
        <w:t xml:space="preserve"> </w:t>
      </w:r>
      <w:commentRangeEnd w:id="187"/>
      <w:r w:rsidRPr="00680824">
        <w:rPr>
          <w:rStyle w:val="Kommentaariviide"/>
          <w:bCs/>
          <w:sz w:val="24"/>
          <w:szCs w:val="24"/>
        </w:rPr>
        <w:commentReference w:id="187"/>
      </w:r>
      <w:ins w:id="188" w:author="Mari Koik - JUSTDIGI" w:date="2026-01-05T17:12:00Z" w16du:dateUtc="2026-01-05T15:12:00Z">
        <w:r w:rsidR="00BB7285" w:rsidRPr="00680824">
          <w:rPr>
            <w:bCs/>
          </w:rPr>
          <w:t xml:space="preserve">taotluse </w:t>
        </w:r>
      </w:ins>
      <w:r w:rsidR="003D1A5E">
        <w:rPr>
          <w:bCs/>
        </w:rPr>
        <w:t>kahe</w:t>
      </w:r>
      <w:r w:rsidRPr="00680824">
        <w:rPr>
          <w:bCs/>
        </w:rPr>
        <w:t xml:space="preserve"> aasta jooksul </w:t>
      </w:r>
      <w:r w:rsidR="00D23CA7" w:rsidRPr="00680824">
        <w:t>käesoleva lõike jõustumisest</w:t>
      </w:r>
      <w:r w:rsidRPr="00680824">
        <w:rPr>
          <w:bCs/>
        </w:rPr>
        <w:t>.</w:t>
      </w:r>
    </w:p>
    <w:p w14:paraId="16085E2C" w14:textId="77777777" w:rsidR="00296696" w:rsidRPr="00680824" w:rsidRDefault="00296696" w:rsidP="000A1ABC">
      <w:pPr>
        <w:pStyle w:val="muutmisksk"/>
        <w:spacing w:before="0"/>
        <w:rPr>
          <w:bCs/>
        </w:rPr>
      </w:pPr>
    </w:p>
    <w:p w14:paraId="4461D920" w14:textId="543E5A3C" w:rsidR="00296696" w:rsidRPr="00680824" w:rsidRDefault="1811DC9D" w:rsidP="4F6154D4">
      <w:pPr>
        <w:pStyle w:val="muutmisksk"/>
        <w:spacing w:before="0"/>
        <w:rPr>
          <w:color w:val="000000" w:themeColor="text1"/>
        </w:rPr>
      </w:pPr>
      <w:r>
        <w:t xml:space="preserve">(2) </w:t>
      </w:r>
      <w:ins w:id="189" w:author="Mari Koik - JUSTDIGI" w:date="2026-01-05T17:14:00Z" w16du:dateUtc="2026-01-05T15:14:00Z">
        <w:r w:rsidR="002D183C">
          <w:t xml:space="preserve">Sellise </w:t>
        </w:r>
        <w:commentRangeStart w:id="190"/>
        <w:r w:rsidR="002D183C">
          <w:t>k</w:t>
        </w:r>
      </w:ins>
      <w:del w:id="191" w:author="Mari Koik - JUSTDIGI" w:date="2026-01-05T17:14:00Z" w16du:dateUtc="2026-01-05T15:14:00Z">
        <w:r w:rsidR="129764F2" w:rsidDel="002D183C">
          <w:delText>K</w:delText>
        </w:r>
      </w:del>
      <w:r w:rsidR="129764F2">
        <w:t>äitis</w:t>
      </w:r>
      <w:ins w:id="192" w:author="Mari Koik - JUSTDIGI" w:date="2026-01-05T17:14:00Z" w16du:dateUtc="2026-01-05T15:14:00Z">
        <w:r w:rsidR="002D183C">
          <w:t>e</w:t>
        </w:r>
      </w:ins>
      <w:commentRangeEnd w:id="190"/>
      <w:r w:rsidRPr="002D183C">
        <w:rPr>
          <w:rStyle w:val="Kommentaariviide"/>
          <w:sz w:val="24"/>
          <w:szCs w:val="24"/>
        </w:rPr>
        <w:commentReference w:id="190"/>
      </w:r>
      <w:ins w:id="193" w:author="Mari Koik - JUSTDIGI" w:date="2026-01-05T17:14:00Z" w16du:dateUtc="2026-01-05T15:14:00Z">
        <w:r w:rsidR="002D183C" w:rsidRPr="002D183C">
          <w:t xml:space="preserve"> </w:t>
        </w:r>
        <w:r w:rsidR="002D183C">
          <w:t>keskkonnaloa</w:t>
        </w:r>
      </w:ins>
      <w:r>
        <w:t>, mille</w:t>
      </w:r>
      <w:ins w:id="194" w:author="Mari Koik - JUSTDIGI" w:date="2026-01-05T17:12:00Z" w16du:dateUtc="2026-01-05T15:12:00Z">
        <w:r w:rsidR="00BB7285">
          <w:t>ks</w:t>
        </w:r>
      </w:ins>
      <w:del w:id="195" w:author="Mari Koik - JUSTDIGI" w:date="2026-01-05T17:12:00Z" w16du:dateUtc="2026-01-05T15:12:00Z">
        <w:r w:rsidDel="00BB7285">
          <w:delText>l puudub</w:delText>
        </w:r>
      </w:del>
      <w:r>
        <w:t xml:space="preserve"> alates </w:t>
      </w:r>
      <w:r w:rsidRPr="4F6154D4">
        <w:rPr>
          <w:color w:val="000000" w:themeColor="text1"/>
        </w:rPr>
        <w:t>202</w:t>
      </w:r>
      <w:r w:rsidR="6C5F109D" w:rsidRPr="4F6154D4">
        <w:rPr>
          <w:color w:val="000000" w:themeColor="text1"/>
        </w:rPr>
        <w:t>7</w:t>
      </w:r>
      <w:r w:rsidRPr="4F6154D4">
        <w:rPr>
          <w:color w:val="000000" w:themeColor="text1"/>
        </w:rPr>
        <w:t xml:space="preserve">. aasta 1. </w:t>
      </w:r>
      <w:r w:rsidR="6C5F109D" w:rsidRPr="4F6154D4">
        <w:rPr>
          <w:color w:val="000000" w:themeColor="text1"/>
        </w:rPr>
        <w:t xml:space="preserve">jaanuarist </w:t>
      </w:r>
      <w:r>
        <w:t>l</w:t>
      </w:r>
      <w:ins w:id="196" w:author="Mari Koik - JUSTDIGI" w:date="2026-01-05T17:12:00Z" w16du:dateUtc="2026-01-05T15:12:00Z">
        <w:r w:rsidR="00BB7285">
          <w:t>ub</w:t>
        </w:r>
      </w:ins>
      <w:del w:id="197" w:author="Mari Koik - JUSTDIGI" w:date="2026-01-05T17:12:00Z" w16du:dateUtc="2026-01-05T15:12:00Z">
        <w:r w:rsidDel="00BB7285">
          <w:delText>o</w:delText>
        </w:r>
      </w:del>
      <w:r>
        <w:t xml:space="preserve">a </w:t>
      </w:r>
      <w:ins w:id="198" w:author="Mari Koik - JUSTDIGI" w:date="2026-01-05T17:12:00Z" w16du:dateUtc="2026-01-05T15:12:00Z">
        <w:r w:rsidR="00BB7285">
          <w:t>ei pea olema</w:t>
        </w:r>
      </w:ins>
      <w:del w:id="199" w:author="Mari Koik - JUSTDIGI" w:date="2026-01-05T17:12:00Z" w16du:dateUtc="2026-01-05T15:12:00Z">
        <w:r w:rsidDel="00BB7285">
          <w:delText>omamise kohustus</w:delText>
        </w:r>
      </w:del>
      <w:r>
        <w:t xml:space="preserve">, kuid </w:t>
      </w:r>
      <w:del w:id="200" w:author="Mari Koik - JUSTDIGI" w:date="2026-01-05T17:13:00Z" w16du:dateUtc="2026-01-05T15:13:00Z">
        <w:r w:rsidDel="00BB7285">
          <w:delText>kehtib registreerimise kohustus</w:delText>
        </w:r>
      </w:del>
      <w:ins w:id="201" w:author="Mari Koik - JUSTDIGI" w:date="2026-01-05T17:13:00Z" w16du:dateUtc="2026-01-05T15:13:00Z">
        <w:r w:rsidR="00BB7285">
          <w:t>mis tuleb registree</w:t>
        </w:r>
        <w:r w:rsidR="00195D32">
          <w:t>r</w:t>
        </w:r>
        <w:r w:rsidR="00BB7285">
          <w:t>ida</w:t>
        </w:r>
      </w:ins>
      <w:r>
        <w:t xml:space="preserve"> ja </w:t>
      </w:r>
      <w:r w:rsidR="05CEFEEC">
        <w:t xml:space="preserve">millele antud keskkonnaluba </w:t>
      </w:r>
      <w:r>
        <w:t xml:space="preserve">on </w:t>
      </w:r>
      <w:del w:id="202" w:author="Mari Koik - JUSTDIGI" w:date="2026-01-05T17:13:00Z" w16du:dateUtc="2026-01-05T15:13:00Z">
        <w:r w:rsidDel="00195D32">
          <w:delText xml:space="preserve">viidud </w:delText>
        </w:r>
      </w:del>
      <w:r>
        <w:t>käesoleva seaduse</w:t>
      </w:r>
      <w:r w:rsidR="1B46586D">
        <w:t>ga</w:t>
      </w:r>
      <w:r>
        <w:t xml:space="preserve"> </w:t>
      </w:r>
      <w:del w:id="203" w:author="Mari Koik - JUSTDIGI" w:date="2026-01-05T17:14:00Z" w16du:dateUtc="2026-01-05T15:14:00Z">
        <w:r w:rsidDel="00195D32">
          <w:delText>vastav</w:delText>
        </w:r>
      </w:del>
      <w:ins w:id="204" w:author="Mari Koik - JUSTDIGI" w:date="2026-01-05T17:14:00Z" w16du:dateUtc="2026-01-05T15:14:00Z">
        <w:r w:rsidR="00195D32">
          <w:t>kooskõlas</w:t>
        </w:r>
      </w:ins>
      <w:del w:id="205" w:author="Mari Koik - JUSTDIGI" w:date="2026-01-05T17:13:00Z" w16du:dateUtc="2026-01-05T15:13:00Z">
        <w:r w:rsidDel="00195D32">
          <w:delText>aks</w:delText>
        </w:r>
      </w:del>
      <w:r>
        <w:t xml:space="preserve">, võib registreeringu andja </w:t>
      </w:r>
      <w:r w:rsidR="05CEFEEC">
        <w:t xml:space="preserve">omal algatusel </w:t>
      </w:r>
      <w:del w:id="206" w:author="Mari Koik - JUSTDIGI" w:date="2026-01-05T17:14:00Z" w16du:dateUtc="2026-01-05T15:14:00Z">
        <w:r w:rsidR="796D0530" w:rsidDel="002D183C">
          <w:delText xml:space="preserve">selle </w:delText>
        </w:r>
        <w:r w:rsidR="0CF9C94A" w:rsidDel="002D183C">
          <w:delText xml:space="preserve">keskkonnaloa </w:delText>
        </w:r>
      </w:del>
      <w:r w:rsidR="05CEFEEC">
        <w:t xml:space="preserve">täielikult </w:t>
      </w:r>
      <w:r w:rsidR="0CF9C94A">
        <w:t xml:space="preserve">või osaliselt </w:t>
      </w:r>
      <w:r>
        <w:t xml:space="preserve">kehtetuks </w:t>
      </w:r>
      <w:r w:rsidR="0EA23DC1">
        <w:t xml:space="preserve">tunnistada </w:t>
      </w:r>
      <w:r>
        <w:t xml:space="preserve">ja </w:t>
      </w:r>
      <w:r w:rsidR="0EA23DC1">
        <w:t xml:space="preserve">tegevuse </w:t>
      </w:r>
      <w:r w:rsidR="1B46586D">
        <w:t>registreeri</w:t>
      </w:r>
      <w:r w:rsidR="0EA23DC1">
        <w:t>da</w:t>
      </w:r>
      <w:r w:rsidRPr="4F6154D4">
        <w:rPr>
          <w:color w:val="000000" w:themeColor="text1"/>
        </w:rPr>
        <w:t>.</w:t>
      </w:r>
    </w:p>
    <w:p w14:paraId="1102E270" w14:textId="77777777" w:rsidR="00296696" w:rsidRPr="00680824" w:rsidRDefault="00296696" w:rsidP="000A1ABC">
      <w:pPr>
        <w:pStyle w:val="muutmisksk"/>
        <w:spacing w:before="0"/>
        <w:rPr>
          <w:bCs/>
        </w:rPr>
      </w:pPr>
    </w:p>
    <w:p w14:paraId="62676BE9" w14:textId="31283959" w:rsidR="00296696" w:rsidRDefault="00296696" w:rsidP="000A1ABC">
      <w:pPr>
        <w:pStyle w:val="muutmisksk"/>
        <w:spacing w:before="0"/>
        <w:rPr>
          <w:bCs/>
        </w:rPr>
      </w:pPr>
      <w:r w:rsidRPr="00680824">
        <w:rPr>
          <w:bCs/>
        </w:rPr>
        <w:t>(3) Registreeringu andjal on õigus nõuda</w:t>
      </w:r>
      <w:ins w:id="207" w:author="Mari Koik - JUSTDIGI" w:date="2026-01-05T17:16:00Z" w16du:dateUtc="2026-01-05T15:16:00Z">
        <w:r w:rsidR="00BD5234">
          <w:rPr>
            <w:bCs/>
          </w:rPr>
          <w:t>, et</w:t>
        </w:r>
      </w:ins>
      <w:r w:rsidRPr="00680824">
        <w:rPr>
          <w:bCs/>
        </w:rPr>
        <w:t xml:space="preserve"> keskkonnaloa omaja</w:t>
      </w:r>
      <w:del w:id="208" w:author="Mari Koik - JUSTDIGI" w:date="2026-01-05T17:16:00Z" w16du:dateUtc="2026-01-05T15:16:00Z">
        <w:r w:rsidRPr="00680824" w:rsidDel="00BD5234">
          <w:rPr>
            <w:bCs/>
          </w:rPr>
          <w:delText>lt</w:delText>
        </w:r>
      </w:del>
      <w:r w:rsidRPr="00680824">
        <w:rPr>
          <w:bCs/>
        </w:rPr>
        <w:t xml:space="preserve">, kellel </w:t>
      </w:r>
      <w:del w:id="209" w:author="Mari Koik - JUSTDIGI" w:date="2026-01-05T17:15:00Z" w16du:dateUtc="2026-01-05T15:15:00Z">
        <w:r w:rsidRPr="00680824" w:rsidDel="00583E95">
          <w:rPr>
            <w:bCs/>
          </w:rPr>
          <w:delText xml:space="preserve">puudub </w:delText>
        </w:r>
      </w:del>
      <w:ins w:id="210" w:author="Mari Koik - JUSTDIGI" w:date="2026-01-05T17:15:00Z" w16du:dateUtc="2026-01-05T15:15:00Z">
        <w:r w:rsidR="00583E95">
          <w:rPr>
            <w:bCs/>
          </w:rPr>
          <w:t>ei pea</w:t>
        </w:r>
        <w:r w:rsidR="00583E95" w:rsidRPr="00680824">
          <w:rPr>
            <w:bCs/>
          </w:rPr>
          <w:t xml:space="preserve"> </w:t>
        </w:r>
      </w:ins>
      <w:r w:rsidRPr="00680824">
        <w:rPr>
          <w:bCs/>
        </w:rPr>
        <w:t xml:space="preserve">alates </w:t>
      </w:r>
      <w:r w:rsidRPr="00680824">
        <w:rPr>
          <w:bCs/>
          <w:color w:val="000000" w:themeColor="text1"/>
        </w:rPr>
        <w:t>202</w:t>
      </w:r>
      <w:r w:rsidR="00880D69">
        <w:rPr>
          <w:bCs/>
          <w:color w:val="000000" w:themeColor="text1"/>
        </w:rPr>
        <w:t>7</w:t>
      </w:r>
      <w:r w:rsidRPr="00680824">
        <w:rPr>
          <w:bCs/>
          <w:color w:val="000000" w:themeColor="text1"/>
        </w:rPr>
        <w:t xml:space="preserve">. aasta 1. </w:t>
      </w:r>
      <w:r w:rsidR="00880D69">
        <w:rPr>
          <w:bCs/>
          <w:color w:val="000000" w:themeColor="text1"/>
        </w:rPr>
        <w:t>jaanuarist</w:t>
      </w:r>
      <w:r w:rsidR="00880D69" w:rsidRPr="00680824">
        <w:rPr>
          <w:bCs/>
          <w:color w:val="000000" w:themeColor="text1"/>
        </w:rPr>
        <w:t xml:space="preserve"> </w:t>
      </w:r>
      <w:r w:rsidRPr="00680824">
        <w:rPr>
          <w:bCs/>
        </w:rPr>
        <w:t>l</w:t>
      </w:r>
      <w:ins w:id="211" w:author="Mari Koik - JUSTDIGI" w:date="2026-01-05T17:15:00Z" w16du:dateUtc="2026-01-05T15:15:00Z">
        <w:r w:rsidR="00583E95">
          <w:rPr>
            <w:bCs/>
          </w:rPr>
          <w:t>ub</w:t>
        </w:r>
      </w:ins>
      <w:del w:id="212" w:author="Mari Koik - JUSTDIGI" w:date="2026-01-05T17:15:00Z" w16du:dateUtc="2026-01-05T15:15:00Z">
        <w:r w:rsidRPr="00680824" w:rsidDel="00583E95">
          <w:rPr>
            <w:bCs/>
          </w:rPr>
          <w:delText>o</w:delText>
        </w:r>
      </w:del>
      <w:r w:rsidRPr="00680824">
        <w:rPr>
          <w:bCs/>
        </w:rPr>
        <w:t>a o</w:t>
      </w:r>
      <w:ins w:id="213" w:author="Mari Koik - JUSTDIGI" w:date="2026-01-05T17:15:00Z" w16du:dateUtc="2026-01-05T15:15:00Z">
        <w:r w:rsidR="00583E95">
          <w:rPr>
            <w:bCs/>
          </w:rPr>
          <w:t>lema</w:t>
        </w:r>
      </w:ins>
      <w:del w:id="214" w:author="Mari Koik - JUSTDIGI" w:date="2026-01-05T17:15:00Z" w16du:dateUtc="2026-01-05T15:15:00Z">
        <w:r w:rsidRPr="00680824" w:rsidDel="00583E95">
          <w:rPr>
            <w:bCs/>
          </w:rPr>
          <w:delText>mamise kohustus</w:delText>
        </w:r>
      </w:del>
      <w:r w:rsidRPr="00680824">
        <w:rPr>
          <w:bCs/>
        </w:rPr>
        <w:t xml:space="preserve">, kuid </w:t>
      </w:r>
      <w:ins w:id="215" w:author="Mari Koik - JUSTDIGI" w:date="2026-01-05T17:16:00Z" w16du:dateUtc="2026-01-05T15:16:00Z">
        <w:r w:rsidR="00706B14">
          <w:rPr>
            <w:bCs/>
          </w:rPr>
          <w:t xml:space="preserve">kes peab </w:t>
        </w:r>
      </w:ins>
      <w:ins w:id="216" w:author="Mari Koik - JUSTDIGI" w:date="2026-01-05T17:17:00Z" w16du:dateUtc="2026-01-05T15:17:00Z">
        <w:r w:rsidR="00BD5234">
          <w:rPr>
            <w:bCs/>
          </w:rPr>
          <w:t xml:space="preserve">oma </w:t>
        </w:r>
      </w:ins>
      <w:ins w:id="217" w:author="Mari Koik - JUSTDIGI" w:date="2026-01-05T17:16:00Z" w16du:dateUtc="2026-01-05T15:16:00Z">
        <w:r w:rsidR="00706B14">
          <w:rPr>
            <w:bCs/>
          </w:rPr>
          <w:t>tegevuse</w:t>
        </w:r>
      </w:ins>
      <w:del w:id="218" w:author="Mari Koik - JUSTDIGI" w:date="2026-01-05T17:16:00Z" w16du:dateUtc="2026-01-05T15:16:00Z">
        <w:r w:rsidRPr="00680824" w:rsidDel="00706B14">
          <w:rPr>
            <w:bCs/>
          </w:rPr>
          <w:delText>kehtib</w:delText>
        </w:r>
      </w:del>
      <w:r w:rsidRPr="00680824">
        <w:rPr>
          <w:bCs/>
        </w:rPr>
        <w:t xml:space="preserve"> registreerim</w:t>
      </w:r>
      <w:ins w:id="219" w:author="Mari Koik - JUSTDIGI" w:date="2026-01-05T17:16:00Z" w16du:dateUtc="2026-01-05T15:16:00Z">
        <w:r w:rsidR="00706B14">
          <w:rPr>
            <w:bCs/>
          </w:rPr>
          <w:t>a</w:t>
        </w:r>
      </w:ins>
      <w:del w:id="220" w:author="Mari Koik - JUSTDIGI" w:date="2026-01-05T17:16:00Z" w16du:dateUtc="2026-01-05T15:16:00Z">
        <w:r w:rsidRPr="00680824" w:rsidDel="00706B14">
          <w:rPr>
            <w:bCs/>
          </w:rPr>
          <w:delText>ise kohustus</w:delText>
        </w:r>
      </w:del>
      <w:r w:rsidRPr="00680824">
        <w:rPr>
          <w:bCs/>
        </w:rPr>
        <w:t xml:space="preserve">, </w:t>
      </w:r>
      <w:ins w:id="221" w:author="Mari Koik - JUSTDIGI" w:date="2026-01-05T17:17:00Z" w16du:dateUtc="2026-01-05T15:17:00Z">
        <w:r w:rsidR="00BD5234">
          <w:rPr>
            <w:bCs/>
          </w:rPr>
          <w:t>esita</w:t>
        </w:r>
      </w:ins>
      <w:ins w:id="222" w:author="Mari Koik - JUSTDIGI" w:date="2026-01-05T17:18:00Z" w16du:dateUtc="2026-01-05T15:18:00Z">
        <w:r w:rsidR="007700B7">
          <w:rPr>
            <w:bCs/>
          </w:rPr>
          <w:t>ks</w:t>
        </w:r>
      </w:ins>
      <w:ins w:id="223" w:author="Mari Koik - JUSTDIGI" w:date="2026-01-05T17:17:00Z" w16du:dateUtc="2026-01-05T15:17:00Z">
        <w:r w:rsidR="00BD5234">
          <w:rPr>
            <w:bCs/>
          </w:rPr>
          <w:t xml:space="preserve"> </w:t>
        </w:r>
      </w:ins>
      <w:r w:rsidRPr="00680824">
        <w:rPr>
          <w:bCs/>
        </w:rPr>
        <w:t>registreeringu</w:t>
      </w:r>
      <w:del w:id="224" w:author="Mari Koik - JUSTDIGI" w:date="2026-01-05T17:18:00Z" w16du:dateUtc="2026-01-05T15:18:00Z">
        <w:r w:rsidRPr="00680824" w:rsidDel="00BD5234">
          <w:rPr>
            <w:bCs/>
          </w:rPr>
          <w:delText xml:space="preserve"> andmise</w:delText>
        </w:r>
      </w:del>
      <w:r w:rsidRPr="00680824">
        <w:rPr>
          <w:bCs/>
        </w:rPr>
        <w:t>ks vajalik</w:t>
      </w:r>
      <w:ins w:id="225" w:author="Mari Koik - JUSTDIGI" w:date="2026-01-05T17:17:00Z" w16du:dateUtc="2026-01-05T15:17:00Z">
        <w:r w:rsidR="00BD5234">
          <w:rPr>
            <w:bCs/>
          </w:rPr>
          <w:t>ud</w:t>
        </w:r>
      </w:ins>
      <w:del w:id="226" w:author="Mari Koik - JUSTDIGI" w:date="2026-01-05T17:17:00Z" w16du:dateUtc="2026-01-05T15:17:00Z">
        <w:r w:rsidRPr="00680824" w:rsidDel="00BD5234">
          <w:rPr>
            <w:bCs/>
          </w:rPr>
          <w:delText>e</w:delText>
        </w:r>
      </w:del>
      <w:r w:rsidRPr="00680824">
        <w:rPr>
          <w:bCs/>
        </w:rPr>
        <w:t xml:space="preserve"> andme</w:t>
      </w:r>
      <w:ins w:id="227" w:author="Mari Koik - JUSTDIGI" w:date="2026-01-05T17:17:00Z" w16du:dateUtc="2026-01-05T15:17:00Z">
        <w:r w:rsidR="00BD5234">
          <w:rPr>
            <w:bCs/>
          </w:rPr>
          <w:t>d</w:t>
        </w:r>
      </w:ins>
      <w:del w:id="228" w:author="Mari Koik - JUSTDIGI" w:date="2026-01-05T17:17:00Z" w16du:dateUtc="2026-01-05T15:17:00Z">
        <w:r w:rsidRPr="00680824" w:rsidDel="00BD5234">
          <w:rPr>
            <w:bCs/>
          </w:rPr>
          <w:delText>te esitamist</w:delText>
        </w:r>
      </w:del>
      <w:r w:rsidRPr="00680824">
        <w:rPr>
          <w:bCs/>
        </w:rPr>
        <w:t xml:space="preserve"> keskkonnaotsuste infosüsteemi kaudu registreeringu taotlusena </w:t>
      </w:r>
      <w:r w:rsidR="0074301B">
        <w:rPr>
          <w:bCs/>
        </w:rPr>
        <w:t>või muu</w:t>
      </w:r>
      <w:r w:rsidR="0073606B">
        <w:rPr>
          <w:bCs/>
        </w:rPr>
        <w:t>l</w:t>
      </w:r>
      <w:r w:rsidR="0074301B">
        <w:rPr>
          <w:bCs/>
        </w:rPr>
        <w:t xml:space="preserve"> viisi</w:t>
      </w:r>
      <w:r w:rsidR="0073606B">
        <w:rPr>
          <w:bCs/>
        </w:rPr>
        <w:t>l</w:t>
      </w:r>
      <w:ins w:id="229" w:author="Mari Koik - JUSTDIGI" w:date="2026-01-05T17:23:00Z" w16du:dateUtc="2026-01-05T15:23:00Z">
        <w:r w:rsidR="00096232">
          <w:rPr>
            <w:bCs/>
          </w:rPr>
          <w:t>.</w:t>
        </w:r>
      </w:ins>
      <w:del w:id="230" w:author="Mari Koik - JUSTDIGI" w:date="2026-01-05T17:23:00Z" w16du:dateUtc="2026-01-05T15:23:00Z">
        <w:r w:rsidR="0074301B" w:rsidDel="00096232">
          <w:rPr>
            <w:bCs/>
          </w:rPr>
          <w:delText>,</w:delText>
        </w:r>
      </w:del>
      <w:r w:rsidR="0074301B">
        <w:rPr>
          <w:bCs/>
        </w:rPr>
        <w:t xml:space="preserve"> </w:t>
      </w:r>
      <w:ins w:id="231" w:author="Mari Koik - JUSTDIGI" w:date="2026-01-05T17:23:00Z" w16du:dateUtc="2026-01-05T15:23:00Z">
        <w:r w:rsidR="007A2B5C">
          <w:rPr>
            <w:bCs/>
          </w:rPr>
          <w:t xml:space="preserve">Registreeringu andja </w:t>
        </w:r>
      </w:ins>
      <w:r w:rsidRPr="00680824">
        <w:rPr>
          <w:bCs/>
        </w:rPr>
        <w:t>te</w:t>
      </w:r>
      <w:ins w:id="232" w:author="Mari Koik - JUSTDIGI" w:date="2026-01-05T17:23:00Z" w16du:dateUtc="2026-01-05T15:23:00Z">
        <w:r w:rsidR="007A2B5C">
          <w:rPr>
            <w:bCs/>
          </w:rPr>
          <w:t>eb</w:t>
        </w:r>
      </w:ins>
      <w:del w:id="233" w:author="Mari Koik - JUSTDIGI" w:date="2026-01-05T17:23:00Z" w16du:dateUtc="2026-01-05T15:23:00Z">
        <w:r w:rsidRPr="00680824" w:rsidDel="007A2B5C">
          <w:rPr>
            <w:bCs/>
          </w:rPr>
          <w:delText>hes</w:delText>
        </w:r>
      </w:del>
      <w:r w:rsidRPr="00680824">
        <w:rPr>
          <w:bCs/>
        </w:rPr>
        <w:t xml:space="preserve"> keskkonnaloa omajale kirjalikult teatavaks keskkonnaloalt registreeringule ülemineku põhjuse ja</w:t>
      </w:r>
      <w:r w:rsidR="0073606B">
        <w:rPr>
          <w:bCs/>
        </w:rPr>
        <w:t xml:space="preserve"> </w:t>
      </w:r>
      <w:del w:id="234" w:author="Mari Koik - JUSTDIGI" w:date="2026-01-05T17:24:00Z" w16du:dateUtc="2026-01-05T15:24:00Z">
        <w:r w:rsidR="0073606B" w:rsidDel="007A2B5C">
          <w:rPr>
            <w:bCs/>
          </w:rPr>
          <w:delText xml:space="preserve">määrates </w:delText>
        </w:r>
      </w:del>
      <w:ins w:id="235" w:author="Mari Koik - JUSTDIGI" w:date="2026-01-05T17:24:00Z" w16du:dateUtc="2026-01-05T15:24:00Z">
        <w:r w:rsidR="007A2B5C">
          <w:rPr>
            <w:bCs/>
          </w:rPr>
          <w:t xml:space="preserve">määrab </w:t>
        </w:r>
      </w:ins>
      <w:r w:rsidR="0073606B">
        <w:rPr>
          <w:bCs/>
        </w:rPr>
        <w:t xml:space="preserve">andmete </w:t>
      </w:r>
      <w:r w:rsidRPr="00680824">
        <w:rPr>
          <w:bCs/>
        </w:rPr>
        <w:t>esitamise tähtaja.</w:t>
      </w:r>
    </w:p>
    <w:p w14:paraId="350D5A4B" w14:textId="77777777" w:rsidR="00161E43" w:rsidRDefault="00161E43" w:rsidP="000A1ABC">
      <w:pPr>
        <w:pStyle w:val="muutmisksk"/>
        <w:spacing w:before="0"/>
        <w:rPr>
          <w:bCs/>
        </w:rPr>
      </w:pPr>
    </w:p>
    <w:p w14:paraId="6BE63EC7" w14:textId="1A44670E" w:rsidR="00161E43" w:rsidRPr="00680824" w:rsidRDefault="00161E43" w:rsidP="000A1ABC">
      <w:pPr>
        <w:pStyle w:val="muutmisksk"/>
        <w:spacing w:before="0"/>
        <w:rPr>
          <w:bCs/>
        </w:rPr>
      </w:pPr>
      <w:r>
        <w:rPr>
          <w:bCs/>
        </w:rPr>
        <w:t xml:space="preserve">(4) </w:t>
      </w:r>
      <w:r w:rsidRPr="00296696">
        <w:rPr>
          <w:bCs/>
        </w:rPr>
        <w:t xml:space="preserve">Paikse heiteallika käitaja registreeringu taotlust rahuldades tunnistab Keskkonnaamet </w:t>
      </w:r>
      <w:ins w:id="236" w:author="Mari Koik - JUSTDIGI" w:date="2026-01-08T16:23:00Z" w16du:dateUtc="2026-01-08T14:23:00Z">
        <w:r w:rsidR="008000EB" w:rsidRPr="00296696">
          <w:rPr>
            <w:bCs/>
          </w:rPr>
          <w:t>kehtetuks</w:t>
        </w:r>
        <w:r w:rsidR="008000EB">
          <w:rPr>
            <w:bCs/>
          </w:rPr>
          <w:t xml:space="preserve"> </w:t>
        </w:r>
      </w:ins>
      <w:r w:rsidRPr="00296696">
        <w:rPr>
          <w:bCs/>
        </w:rPr>
        <w:t xml:space="preserve">keskkonnaloa </w:t>
      </w:r>
      <w:ins w:id="237" w:author="Mari Koik - JUSTDIGI" w:date="2026-01-08T16:23:00Z" w16du:dateUtc="2026-01-08T14:23:00Z">
        <w:r w:rsidR="008000EB">
          <w:rPr>
            <w:bCs/>
          </w:rPr>
          <w:t xml:space="preserve">selle </w:t>
        </w:r>
      </w:ins>
      <w:del w:id="238" w:author="Mari Koik - JUSTDIGI" w:date="2026-01-08T16:23:00Z" w16du:dateUtc="2026-01-08T14:23:00Z">
        <w:r w:rsidRPr="00296696" w:rsidDel="008000EB">
          <w:rPr>
            <w:bCs/>
          </w:rPr>
          <w:delText>kehtetuks</w:delText>
        </w:r>
        <w:r w:rsidDel="008000EB">
          <w:rPr>
            <w:bCs/>
          </w:rPr>
          <w:delText xml:space="preserve"> </w:delText>
        </w:r>
        <w:r w:rsidRPr="008000EB" w:rsidDel="008000EB">
          <w:rPr>
            <w:bCs/>
            <w:color w:val="000000" w:themeColor="text1"/>
          </w:rPr>
          <w:delText>osaliselt</w:delText>
        </w:r>
        <w:r w:rsidR="008606D4" w:rsidRPr="008000EB" w:rsidDel="008000EB">
          <w:rPr>
            <w:bCs/>
            <w:color w:val="000000" w:themeColor="text1"/>
          </w:rPr>
          <w:delText xml:space="preserve"> </w:delText>
        </w:r>
      </w:del>
      <w:r w:rsidR="008606D4" w:rsidRPr="008000EB">
        <w:rPr>
          <w:bCs/>
          <w:color w:val="000000" w:themeColor="text1"/>
        </w:rPr>
        <w:t>osa</w:t>
      </w:r>
      <w:del w:id="239" w:author="Mari Koik - JUSTDIGI" w:date="2026-01-08T16:23:00Z" w16du:dateUtc="2026-01-08T14:23:00Z">
        <w:r w:rsidR="008606D4" w:rsidRPr="008000EB" w:rsidDel="008000EB">
          <w:rPr>
            <w:bCs/>
            <w:color w:val="000000" w:themeColor="text1"/>
          </w:rPr>
          <w:delText>s</w:delText>
        </w:r>
      </w:del>
      <w:r w:rsidRPr="00680824">
        <w:rPr>
          <w:bCs/>
          <w:color w:val="000000" w:themeColor="text1"/>
        </w:rPr>
        <w:t xml:space="preserve">, </w:t>
      </w:r>
      <w:r>
        <w:rPr>
          <w:bCs/>
          <w:color w:val="000000" w:themeColor="text1"/>
        </w:rPr>
        <w:t>milleks</w:t>
      </w:r>
      <w:r w:rsidRPr="00680824">
        <w:rPr>
          <w:bCs/>
          <w:color w:val="000000" w:themeColor="text1"/>
        </w:rPr>
        <w:t xml:space="preserve"> registreering anti</w:t>
      </w:r>
      <w:r w:rsidR="00FC2EA1">
        <w:rPr>
          <w:bCs/>
          <w:color w:val="000000" w:themeColor="text1"/>
        </w:rPr>
        <w:t>,</w:t>
      </w:r>
      <w:r w:rsidRPr="00680824">
        <w:rPr>
          <w:bCs/>
          <w:color w:val="000000" w:themeColor="text1"/>
        </w:rPr>
        <w:t xml:space="preserve"> või </w:t>
      </w:r>
      <w:ins w:id="240" w:author="Mari Koik - JUSTDIGI" w:date="2026-01-08T16:23:00Z" w16du:dateUtc="2026-01-08T14:23:00Z">
        <w:r w:rsidR="007B0B4F">
          <w:rPr>
            <w:bCs/>
            <w:color w:val="000000" w:themeColor="text1"/>
          </w:rPr>
          <w:t xml:space="preserve">loa </w:t>
        </w:r>
      </w:ins>
      <w:r w:rsidRPr="00680824">
        <w:rPr>
          <w:bCs/>
          <w:color w:val="000000" w:themeColor="text1"/>
        </w:rPr>
        <w:t>tervikuna</w:t>
      </w:r>
      <w:r w:rsidRPr="00680824">
        <w:rPr>
          <w:bCs/>
        </w:rPr>
        <w:t>.</w:t>
      </w:r>
    </w:p>
    <w:p w14:paraId="62CE509A" w14:textId="77777777" w:rsidR="00296696" w:rsidRPr="00680824" w:rsidRDefault="00296696" w:rsidP="000A1ABC">
      <w:pPr>
        <w:pStyle w:val="muutmisksk"/>
        <w:spacing w:before="0"/>
        <w:rPr>
          <w:bCs/>
        </w:rPr>
      </w:pPr>
    </w:p>
    <w:p w14:paraId="34A3C175" w14:textId="4FA19CCE" w:rsidR="00296696" w:rsidRPr="00680824" w:rsidRDefault="1811DC9D" w:rsidP="000A1ABC">
      <w:pPr>
        <w:pStyle w:val="muutmisksk"/>
        <w:spacing w:before="0"/>
      </w:pPr>
      <w:r>
        <w:t>(</w:t>
      </w:r>
      <w:r w:rsidR="6E05E7CC">
        <w:t>5</w:t>
      </w:r>
      <w:r>
        <w:t xml:space="preserve">) Enne </w:t>
      </w:r>
      <w:r w:rsidRPr="39259287">
        <w:rPr>
          <w:color w:val="000000" w:themeColor="text1"/>
        </w:rPr>
        <w:t>202</w:t>
      </w:r>
      <w:r w:rsidR="6C5F109D" w:rsidRPr="39259287">
        <w:rPr>
          <w:color w:val="000000" w:themeColor="text1"/>
        </w:rPr>
        <w:t>7</w:t>
      </w:r>
      <w:r w:rsidRPr="39259287">
        <w:rPr>
          <w:color w:val="000000" w:themeColor="text1"/>
        </w:rPr>
        <w:t xml:space="preserve">. aasta 1. </w:t>
      </w:r>
      <w:r w:rsidR="6C5F109D" w:rsidRPr="39259287">
        <w:rPr>
          <w:color w:val="000000" w:themeColor="text1"/>
        </w:rPr>
        <w:t>jaanuari</w:t>
      </w:r>
      <w:del w:id="241" w:author="Mari Koik - JUSTDIGI" w:date="2026-01-05T17:24:00Z">
        <w:r w:rsidRPr="39259287" w:rsidDel="6C5F109D">
          <w:rPr>
            <w:color w:val="000000" w:themeColor="text1"/>
          </w:rPr>
          <w:delText>t</w:delText>
        </w:r>
      </w:del>
      <w:r w:rsidR="6C5F109D" w:rsidRPr="39259287">
        <w:rPr>
          <w:color w:val="000000" w:themeColor="text1"/>
        </w:rPr>
        <w:t xml:space="preserve"> </w:t>
      </w:r>
      <w:r>
        <w:t>väljastatud paikse heit</w:t>
      </w:r>
      <w:r w:rsidR="71A9165B">
        <w:t>e</w:t>
      </w:r>
      <w:r>
        <w:t>allika käitaja registreeringu</w:t>
      </w:r>
      <w:r w:rsidR="1B46586D">
        <w:t xml:space="preserve"> omaja </w:t>
      </w:r>
      <w:r w:rsidR="56C34C77">
        <w:t>peab</w:t>
      </w:r>
      <w:r>
        <w:t xml:space="preserve"> </w:t>
      </w:r>
      <w:r w:rsidR="1B46586D">
        <w:t>taotle</w:t>
      </w:r>
      <w:r w:rsidR="56C34C77">
        <w:t>m</w:t>
      </w:r>
      <w:r w:rsidR="1B46586D">
        <w:t xml:space="preserve">a </w:t>
      </w:r>
      <w:r>
        <w:t xml:space="preserve">registreeringu </w:t>
      </w:r>
      <w:r w:rsidR="1B46586D">
        <w:t xml:space="preserve">muutmist kahe </w:t>
      </w:r>
      <w:r>
        <w:t>aasta jooksul</w:t>
      </w:r>
      <w:r w:rsidR="004223B3">
        <w:t xml:space="preserve"> </w:t>
      </w:r>
      <w:del w:id="242" w:author="Mari Koik - JUSTDIGI" w:date="2026-01-05T17:26:00Z">
        <w:r w:rsidDel="004223B3">
          <w:delText xml:space="preserve">peale </w:delText>
        </w:r>
      </w:del>
      <w:ins w:id="243" w:author="Mari Koik - JUSTDIGI" w:date="2026-01-05T17:26:00Z">
        <w:r w:rsidR="00510FDB">
          <w:t xml:space="preserve">pärast </w:t>
        </w:r>
      </w:ins>
      <w:r w:rsidR="004223B3">
        <w:t xml:space="preserve">käesoleva </w:t>
      </w:r>
      <w:r w:rsidR="002454FA">
        <w:t>lõike</w:t>
      </w:r>
      <w:r w:rsidR="004223B3">
        <w:t xml:space="preserve"> jõustumist</w:t>
      </w:r>
      <w:r w:rsidR="1B46586D">
        <w:t xml:space="preserve">, et </w:t>
      </w:r>
      <w:r w:rsidR="6BA2FA28">
        <w:t xml:space="preserve">registreeringu andja saaks </w:t>
      </w:r>
      <w:del w:id="244" w:author="Mari Koik - JUSTDIGI" w:date="2026-01-05T17:28:00Z">
        <w:r w:rsidDel="1B46586D">
          <w:delText xml:space="preserve">viia </w:delText>
        </w:r>
      </w:del>
      <w:ins w:id="245" w:author="Mari Koik - JUSTDIGI" w:date="2026-01-05T17:28:00Z">
        <w:r w:rsidR="00DD3FA1">
          <w:t xml:space="preserve">muuta </w:t>
        </w:r>
      </w:ins>
      <w:r w:rsidR="1B46586D">
        <w:t>registreering</w:t>
      </w:r>
      <w:r w:rsidR="6BA2FA28">
        <w:t>u</w:t>
      </w:r>
      <w:r w:rsidR="1B46586D">
        <w:t xml:space="preserve"> </w:t>
      </w:r>
      <w:ins w:id="246" w:author="Mari Koik - JUSTDIGI" w:date="2026-01-05T17:28:00Z">
        <w:r w:rsidR="00DD3FA1">
          <w:t xml:space="preserve">koosseisu </w:t>
        </w:r>
      </w:ins>
      <w:del w:id="247" w:author="Mari Koik - JUSTDIGI" w:date="2026-01-05T17:27:00Z">
        <w:r w:rsidDel="1B46586D">
          <w:delText>vastavaks</w:delText>
        </w:r>
        <w:r w:rsidDel="1811DC9D">
          <w:delText xml:space="preserve"> </w:delText>
        </w:r>
      </w:del>
      <w:ins w:id="248" w:author="Mari Koik - JUSTDIGI" w:date="2026-01-05T17:27:00Z">
        <w:r w:rsidR="00510FDB">
          <w:t>vastav</w:t>
        </w:r>
      </w:ins>
      <w:ins w:id="249" w:author="Mari Koik - JUSTDIGI" w:date="2026-01-05T17:28:00Z">
        <w:r w:rsidR="00DD3FA1">
          <w:t>aks</w:t>
        </w:r>
      </w:ins>
      <w:ins w:id="250" w:author="Mari Koik - JUSTDIGI" w:date="2026-01-05T17:27:00Z">
        <w:r w:rsidR="00510FDB">
          <w:t xml:space="preserve"> </w:t>
        </w:r>
      </w:ins>
      <w:r>
        <w:t>käesoleva seaduse § 82 lõike 3 alusel kehtestatud andmekoosseisu</w:t>
      </w:r>
      <w:ins w:id="251" w:author="Mari Koik - JUSTDIGI" w:date="2026-01-05T17:28:00Z">
        <w:r w:rsidR="00DD3FA1">
          <w:t>le</w:t>
        </w:r>
      </w:ins>
      <w:del w:id="252" w:author="Mari Koik - JUSTDIGI" w:date="2026-01-05T17:29:00Z">
        <w:r w:rsidDel="1811DC9D">
          <w:delText>ga registreeringuks</w:delText>
        </w:r>
      </w:del>
      <w:r>
        <w:t>.</w:t>
      </w:r>
    </w:p>
    <w:p w14:paraId="094169FE" w14:textId="48BDB887" w:rsidR="00296696" w:rsidRPr="00680824" w:rsidRDefault="00296696" w:rsidP="000A1ABC">
      <w:pPr>
        <w:pStyle w:val="muutmisksk"/>
        <w:spacing w:before="0"/>
        <w:rPr>
          <w:bCs/>
        </w:rPr>
      </w:pPr>
    </w:p>
    <w:p w14:paraId="2D8BE980" w14:textId="49CA1A82" w:rsidR="00296696" w:rsidRPr="00296696" w:rsidRDefault="00296696" w:rsidP="000A1ABC">
      <w:pPr>
        <w:pStyle w:val="muutmisksk"/>
        <w:spacing w:before="0"/>
        <w:rPr>
          <w:bCs/>
        </w:rPr>
      </w:pPr>
      <w:bookmarkStart w:id="253" w:name="_Hlk198737578"/>
      <w:r w:rsidRPr="00680824">
        <w:rPr>
          <w:bCs/>
        </w:rPr>
        <w:t>(</w:t>
      </w:r>
      <w:r w:rsidR="00161E43">
        <w:rPr>
          <w:bCs/>
        </w:rPr>
        <w:t>6</w:t>
      </w:r>
      <w:r w:rsidRPr="00680824">
        <w:rPr>
          <w:bCs/>
        </w:rPr>
        <w:t xml:space="preserve">) </w:t>
      </w:r>
      <w:commentRangeStart w:id="254"/>
      <w:r w:rsidRPr="00680824">
        <w:rPr>
          <w:bCs/>
        </w:rPr>
        <w:t>Käesoleva paragrahvi lõigetes 1</w:t>
      </w:r>
      <w:r w:rsidR="003A0546">
        <w:rPr>
          <w:bCs/>
        </w:rPr>
        <w:t>–</w:t>
      </w:r>
      <w:r w:rsidRPr="00680824">
        <w:rPr>
          <w:bCs/>
        </w:rPr>
        <w:t xml:space="preserve">3 sätestatud toimingute </w:t>
      </w:r>
      <w:ins w:id="255" w:author="Mari Koik - JUSTDIGI" w:date="2026-01-08T16:34:00Z" w16du:dateUtc="2026-01-08T14:34:00Z">
        <w:r w:rsidR="00EA58C5">
          <w:rPr>
            <w:bCs/>
          </w:rPr>
          <w:t xml:space="preserve">eest </w:t>
        </w:r>
      </w:ins>
      <w:del w:id="256" w:author="Mari Koik - JUSTDIGI" w:date="2026-01-08T16:30:00Z" w16du:dateUtc="2026-01-08T14:30:00Z">
        <w:r w:rsidRPr="00680824" w:rsidDel="003F3025">
          <w:rPr>
            <w:bCs/>
          </w:rPr>
          <w:delText>tegemine on</w:delText>
        </w:r>
      </w:del>
      <w:del w:id="257" w:author="Mari Koik - JUSTDIGI" w:date="2026-01-08T16:34:00Z" w16du:dateUtc="2026-01-08T14:34:00Z">
        <w:r w:rsidRPr="00680824" w:rsidDel="00EA58C5">
          <w:rPr>
            <w:bCs/>
          </w:rPr>
          <w:delText xml:space="preserve"> </w:delText>
        </w:r>
      </w:del>
      <w:del w:id="258" w:author="Mari Koik - JUSTDIGI" w:date="2026-01-08T16:32:00Z" w16du:dateUtc="2026-01-08T14:32:00Z">
        <w:r w:rsidRPr="00680824" w:rsidDel="00FC5A53">
          <w:rPr>
            <w:bCs/>
          </w:rPr>
          <w:delText xml:space="preserve">vabastatud </w:delText>
        </w:r>
      </w:del>
      <w:r w:rsidRPr="00680824">
        <w:rPr>
          <w:bCs/>
        </w:rPr>
        <w:t xml:space="preserve">riigilõivu </w:t>
      </w:r>
      <w:del w:id="259" w:author="Mari Koik - JUSTDIGI" w:date="2026-01-08T16:48:00Z" w16du:dateUtc="2026-01-08T14:48:00Z">
        <w:r w:rsidRPr="00680824" w:rsidDel="00C251C7">
          <w:rPr>
            <w:bCs/>
          </w:rPr>
          <w:delText>tasumisest</w:delText>
        </w:r>
      </w:del>
      <w:ins w:id="260" w:author="Mari Koik - JUSTDIGI" w:date="2026-01-08T16:48:00Z" w16du:dateUtc="2026-01-08T14:48:00Z">
        <w:r w:rsidR="00C251C7">
          <w:rPr>
            <w:bCs/>
          </w:rPr>
          <w:t>ei võeta</w:t>
        </w:r>
      </w:ins>
      <w:r w:rsidRPr="00680824">
        <w:rPr>
          <w:bCs/>
        </w:rPr>
        <w:t xml:space="preserve">, kui </w:t>
      </w:r>
      <w:commentRangeStart w:id="261"/>
      <w:r w:rsidR="0073606B">
        <w:rPr>
          <w:bCs/>
        </w:rPr>
        <w:t>keskkonnaluba omav paikse heiteallika käitaja</w:t>
      </w:r>
      <w:commentRangeEnd w:id="261"/>
      <w:r w:rsidR="1F4760DA">
        <w:rPr>
          <w:rStyle w:val="Kommentaariviide"/>
          <w:bCs/>
          <w:sz w:val="24"/>
          <w:szCs w:val="24"/>
        </w:rPr>
        <w:commentReference w:id="261"/>
      </w:r>
      <w:r w:rsidR="0073606B">
        <w:rPr>
          <w:bCs/>
        </w:rPr>
        <w:t xml:space="preserve"> esitab</w:t>
      </w:r>
      <w:del w:id="262" w:author="Mari Koik - JUSTDIGI" w:date="2026-01-08T16:51:00Z" w16du:dateUtc="2026-01-08T14:51:00Z">
        <w:r w:rsidR="0073606B" w:rsidDel="009E318D">
          <w:rPr>
            <w:bCs/>
          </w:rPr>
          <w:delText xml:space="preserve"> </w:delText>
        </w:r>
        <w:r w:rsidR="003A0546" w:rsidDel="009E318D">
          <w:rPr>
            <w:bCs/>
          </w:rPr>
          <w:delText>selle</w:delText>
        </w:r>
      </w:del>
      <w:r w:rsidR="0073606B">
        <w:rPr>
          <w:bCs/>
        </w:rPr>
        <w:t xml:space="preserve"> registreeringu </w:t>
      </w:r>
      <w:commentRangeEnd w:id="254"/>
      <w:r w:rsidR="00E560B8">
        <w:rPr>
          <w:rStyle w:val="Kommentaariviide"/>
          <w:bCs/>
          <w:sz w:val="24"/>
          <w:szCs w:val="24"/>
        </w:rPr>
        <w:commentReference w:id="254"/>
      </w:r>
      <w:r w:rsidR="0073606B">
        <w:rPr>
          <w:bCs/>
        </w:rPr>
        <w:t xml:space="preserve">taotluse </w:t>
      </w:r>
      <w:r w:rsidR="00756B57">
        <w:rPr>
          <w:bCs/>
          <w:color w:val="000000" w:themeColor="text1"/>
        </w:rPr>
        <w:t>kahe</w:t>
      </w:r>
      <w:r w:rsidRPr="00680824">
        <w:rPr>
          <w:bCs/>
        </w:rPr>
        <w:t xml:space="preserve"> aasta jooksul</w:t>
      </w:r>
      <w:r w:rsidR="00756B57">
        <w:rPr>
          <w:bCs/>
        </w:rPr>
        <w:t xml:space="preserve"> p</w:t>
      </w:r>
      <w:r w:rsidR="003A0546">
        <w:rPr>
          <w:bCs/>
        </w:rPr>
        <w:t>ärast</w:t>
      </w:r>
      <w:r w:rsidR="00756B57">
        <w:rPr>
          <w:bCs/>
        </w:rPr>
        <w:t xml:space="preserve"> käesoleva </w:t>
      </w:r>
      <w:r w:rsidR="002454FA">
        <w:rPr>
          <w:bCs/>
        </w:rPr>
        <w:t xml:space="preserve">lõike </w:t>
      </w:r>
      <w:r w:rsidR="00756B57">
        <w:rPr>
          <w:bCs/>
        </w:rPr>
        <w:t>jõustumist</w:t>
      </w:r>
      <w:r w:rsidRPr="00680824">
        <w:rPr>
          <w:bCs/>
        </w:rPr>
        <w:t>.</w:t>
      </w:r>
    </w:p>
    <w:bookmarkEnd w:id="253"/>
    <w:p w14:paraId="6B899E20" w14:textId="7E481D47" w:rsidR="00296696" w:rsidRPr="00296696" w:rsidRDefault="00296696" w:rsidP="000A1ABC">
      <w:pPr>
        <w:pStyle w:val="muutmisksk"/>
        <w:spacing w:before="0"/>
        <w:rPr>
          <w:bCs/>
        </w:rPr>
      </w:pPr>
    </w:p>
    <w:p w14:paraId="6BA9B57F" w14:textId="2D049DCA" w:rsidR="00296696" w:rsidRDefault="1811DC9D" w:rsidP="000A1ABC">
      <w:pPr>
        <w:pStyle w:val="muutmisksk"/>
        <w:spacing w:before="0"/>
      </w:pPr>
      <w:r>
        <w:t>(</w:t>
      </w:r>
      <w:r w:rsidR="6E05E7CC">
        <w:t>7</w:t>
      </w:r>
      <w:r>
        <w:t xml:space="preserve">) </w:t>
      </w:r>
      <w:ins w:id="263" w:author="Mari Koik - JUSTDIGI" w:date="2026-01-05T17:34:00Z">
        <w:r w:rsidR="00BC7A4F">
          <w:t xml:space="preserve">Kui </w:t>
        </w:r>
      </w:ins>
      <w:ins w:id="264" w:author="Mari Koik - JUSTDIGI" w:date="2026-01-05T17:37:00Z">
        <w:r w:rsidR="00574347" w:rsidRPr="39259287">
          <w:rPr>
            <w:color w:val="000000" w:themeColor="text1"/>
          </w:rPr>
          <w:t>paikse heiteallika käitaja</w:t>
        </w:r>
      </w:ins>
      <w:ins w:id="265" w:author="Mari Koik - JUSTDIGI" w:date="2026-01-08T16:35:00Z">
        <w:r w:rsidR="00564BE5" w:rsidRPr="39259287">
          <w:rPr>
            <w:color w:val="000000" w:themeColor="text1"/>
          </w:rPr>
          <w:t>l</w:t>
        </w:r>
      </w:ins>
      <w:del w:id="266" w:author="Mari Koik - JUSTDIGI" w:date="2026-01-05T17:34:00Z">
        <w:r w:rsidDel="1811DC9D">
          <w:delText>I</w:delText>
        </w:r>
      </w:del>
      <w:del w:id="267" w:author="Mari Koik - JUSTDIGI" w:date="2026-01-05T17:37:00Z">
        <w:r w:rsidDel="1811DC9D">
          <w:delText>sik</w:delText>
        </w:r>
      </w:del>
      <w:del w:id="268" w:author="Mari Koik - JUSTDIGI" w:date="2026-01-05T17:34:00Z">
        <w:r w:rsidDel="1811DC9D">
          <w:delText>, kellel</w:delText>
        </w:r>
      </w:del>
      <w:r>
        <w:t xml:space="preserve"> on keskkonnaluba tegevuseks, milleks </w:t>
      </w:r>
      <w:r w:rsidRPr="39259287">
        <w:rPr>
          <w:color w:val="000000" w:themeColor="text1"/>
        </w:rPr>
        <w:t>alates 202</w:t>
      </w:r>
      <w:r w:rsidR="6C5F109D" w:rsidRPr="39259287">
        <w:rPr>
          <w:color w:val="000000" w:themeColor="text1"/>
        </w:rPr>
        <w:t>7</w:t>
      </w:r>
      <w:r w:rsidRPr="39259287">
        <w:rPr>
          <w:color w:val="000000" w:themeColor="text1"/>
        </w:rPr>
        <w:t xml:space="preserve">. aasta 1. </w:t>
      </w:r>
      <w:r w:rsidR="6C5F109D" w:rsidRPr="39259287">
        <w:rPr>
          <w:color w:val="000000" w:themeColor="text1"/>
        </w:rPr>
        <w:t xml:space="preserve">jaanuarist </w:t>
      </w:r>
      <w:del w:id="269" w:author="Mari Koik - JUSTDIGI" w:date="2026-01-05T17:31:00Z">
        <w:r w:rsidRPr="39259287" w:rsidDel="1811DC9D">
          <w:rPr>
            <w:color w:val="000000" w:themeColor="text1"/>
          </w:rPr>
          <w:delText xml:space="preserve">puudub </w:delText>
        </w:r>
      </w:del>
      <w:r w:rsidRPr="39259287">
        <w:rPr>
          <w:color w:val="000000" w:themeColor="text1"/>
        </w:rPr>
        <w:t>l</w:t>
      </w:r>
      <w:ins w:id="270" w:author="Mari Koik - JUSTDIGI" w:date="2026-01-05T17:31:00Z">
        <w:r w:rsidR="00843898" w:rsidRPr="39259287">
          <w:rPr>
            <w:color w:val="000000" w:themeColor="text1"/>
          </w:rPr>
          <w:t>ub</w:t>
        </w:r>
      </w:ins>
      <w:del w:id="271" w:author="Mari Koik - JUSTDIGI" w:date="2026-01-05T17:31:00Z">
        <w:r w:rsidRPr="39259287" w:rsidDel="1811DC9D">
          <w:rPr>
            <w:color w:val="000000" w:themeColor="text1"/>
          </w:rPr>
          <w:delText>o</w:delText>
        </w:r>
      </w:del>
      <w:r w:rsidRPr="39259287">
        <w:rPr>
          <w:color w:val="000000" w:themeColor="text1"/>
        </w:rPr>
        <w:t xml:space="preserve">a </w:t>
      </w:r>
      <w:del w:id="272" w:author="Mari Koik - JUSTDIGI" w:date="2026-01-05T17:31:00Z">
        <w:r w:rsidRPr="39259287" w:rsidDel="1811DC9D">
          <w:rPr>
            <w:color w:val="000000" w:themeColor="text1"/>
          </w:rPr>
          <w:delText>omamise kohustus</w:delText>
        </w:r>
      </w:del>
      <w:ins w:id="273" w:author="Mari Koik - JUSTDIGI" w:date="2026-01-05T17:31:00Z">
        <w:r w:rsidR="00843898" w:rsidRPr="39259287">
          <w:rPr>
            <w:color w:val="000000" w:themeColor="text1"/>
          </w:rPr>
          <w:t>ei pea olema</w:t>
        </w:r>
        <w:r w:rsidR="00E95CAB" w:rsidRPr="39259287">
          <w:rPr>
            <w:color w:val="000000" w:themeColor="text1"/>
          </w:rPr>
          <w:t>,</w:t>
        </w:r>
      </w:ins>
      <w:r w:rsidRPr="39259287">
        <w:rPr>
          <w:color w:val="000000" w:themeColor="text1"/>
        </w:rPr>
        <w:t xml:space="preserve"> ja </w:t>
      </w:r>
      <w:ins w:id="274" w:author="Mari Koik - JUSTDIGI" w:date="2026-01-05T17:37:00Z">
        <w:r w:rsidR="00574347" w:rsidRPr="39259287">
          <w:rPr>
            <w:color w:val="000000" w:themeColor="text1"/>
          </w:rPr>
          <w:t xml:space="preserve">ta </w:t>
        </w:r>
      </w:ins>
      <w:del w:id="275" w:author="Mari Koik - JUSTDIGI" w:date="2026-01-05T17:37:00Z">
        <w:r w:rsidRPr="39259287" w:rsidDel="00B00AF7">
          <w:rPr>
            <w:color w:val="000000" w:themeColor="text1"/>
          </w:rPr>
          <w:delText xml:space="preserve">paikse heiteallika </w:delText>
        </w:r>
        <w:r w:rsidRPr="39259287" w:rsidDel="1811DC9D">
          <w:rPr>
            <w:color w:val="000000" w:themeColor="text1"/>
          </w:rPr>
          <w:delText xml:space="preserve">käitaja </w:delText>
        </w:r>
      </w:del>
      <w:r w:rsidRPr="39259287">
        <w:rPr>
          <w:color w:val="000000" w:themeColor="text1"/>
        </w:rPr>
        <w:t xml:space="preserve">ei ole </w:t>
      </w:r>
      <w:r w:rsidR="381CAF8D" w:rsidRPr="39259287">
        <w:rPr>
          <w:color w:val="000000" w:themeColor="text1"/>
        </w:rPr>
        <w:t>käesoleva paragrahvi lõikes 1 nimetatud taotlust või lõike</w:t>
      </w:r>
      <w:r w:rsidR="56C34C77" w:rsidRPr="39259287">
        <w:rPr>
          <w:color w:val="000000" w:themeColor="text1"/>
        </w:rPr>
        <w:t> </w:t>
      </w:r>
      <w:r w:rsidR="381CAF8D" w:rsidRPr="39259287">
        <w:rPr>
          <w:color w:val="000000" w:themeColor="text1"/>
        </w:rPr>
        <w:t xml:space="preserve">3 </w:t>
      </w:r>
      <w:r w:rsidR="6E05E7CC" w:rsidRPr="39259287">
        <w:rPr>
          <w:color w:val="000000" w:themeColor="text1"/>
        </w:rPr>
        <w:t xml:space="preserve">kohaselt nõutud </w:t>
      </w:r>
      <w:r w:rsidR="381CAF8D" w:rsidRPr="39259287">
        <w:rPr>
          <w:color w:val="000000" w:themeColor="text1"/>
        </w:rPr>
        <w:t>andmeid esitanud</w:t>
      </w:r>
      <w:r w:rsidR="56C34C77" w:rsidRPr="39259287">
        <w:rPr>
          <w:color w:val="000000" w:themeColor="text1"/>
        </w:rPr>
        <w:t>,</w:t>
      </w:r>
      <w:r w:rsidRPr="39259287">
        <w:rPr>
          <w:color w:val="000000" w:themeColor="text1"/>
        </w:rPr>
        <w:t xml:space="preserve"> </w:t>
      </w:r>
      <w:r>
        <w:t>võib Keskkonnaamet</w:t>
      </w:r>
      <w:del w:id="276" w:author="Mari Koik - JUSTDIGI" w:date="2026-01-05T17:33:00Z">
        <w:r w:rsidDel="006F4605">
          <w:delText>,</w:delText>
        </w:r>
      </w:del>
      <w:r>
        <w:t xml:space="preserve"> </w:t>
      </w:r>
      <w:commentRangeStart w:id="277"/>
      <w:r w:rsidR="381CAF8D">
        <w:t xml:space="preserve">kahe </w:t>
      </w:r>
      <w:r>
        <w:t xml:space="preserve">aasta </w:t>
      </w:r>
      <w:del w:id="278" w:author="Mari Koik - JUSTDIGI" w:date="2026-01-05T17:32:00Z">
        <w:r w:rsidDel="1811DC9D">
          <w:delText>möödumisel</w:delText>
        </w:r>
        <w:r w:rsidDel="006F4605">
          <w:delText>,</w:delText>
        </w:r>
        <w:r w:rsidDel="004223B3">
          <w:delText xml:space="preserve"> peale</w:delText>
        </w:r>
      </w:del>
      <w:ins w:id="279" w:author="Mari Koik - JUSTDIGI" w:date="2026-01-05T17:32:00Z">
        <w:r w:rsidR="00E95CAB">
          <w:t>jooksul pärast</w:t>
        </w:r>
      </w:ins>
      <w:commentRangeEnd w:id="277"/>
      <w:r>
        <w:rPr>
          <w:rStyle w:val="Kommentaariviide"/>
          <w:sz w:val="24"/>
          <w:szCs w:val="24"/>
        </w:rPr>
        <w:commentReference w:id="277"/>
      </w:r>
      <w:r w:rsidR="004223B3">
        <w:t xml:space="preserve"> käesoleva </w:t>
      </w:r>
      <w:r w:rsidR="002454FA">
        <w:t>lõike</w:t>
      </w:r>
      <w:r w:rsidR="004223B3">
        <w:t xml:space="preserve"> jõustumist</w:t>
      </w:r>
      <w:del w:id="280" w:author="Mari Koik - JUSTDIGI" w:date="2026-01-05T17:32:00Z">
        <w:r w:rsidDel="006F4605">
          <w:delText>,</w:delText>
        </w:r>
      </w:del>
      <w:r w:rsidR="006F4605">
        <w:t xml:space="preserve"> selle</w:t>
      </w:r>
      <w:r>
        <w:t xml:space="preserve"> keskkonnaloa</w:t>
      </w:r>
      <w:r w:rsidR="00264661">
        <w:t xml:space="preserve"> osa</w:t>
      </w:r>
      <w:r w:rsidR="006F4605">
        <w:t xml:space="preserve">, mis </w:t>
      </w:r>
      <w:r w:rsidR="001268DC">
        <w:t xml:space="preserve">annab õiguse </w:t>
      </w:r>
      <w:bookmarkStart w:id="281" w:name="_Hlk213850110"/>
      <w:r w:rsidR="001268DC">
        <w:t>väljutada</w:t>
      </w:r>
      <w:r w:rsidR="006F4605">
        <w:t xml:space="preserve"> saasteaine</w:t>
      </w:r>
      <w:r w:rsidR="001268DC">
        <w:t>id paiksest heiteallikast</w:t>
      </w:r>
      <w:r w:rsidR="006F4605">
        <w:t xml:space="preserve"> välisõhku</w:t>
      </w:r>
      <w:bookmarkEnd w:id="281"/>
      <w:r w:rsidR="006F4605">
        <w:t xml:space="preserve">, </w:t>
      </w:r>
      <w:r>
        <w:t>kehtetuks tunnistada.</w:t>
      </w:r>
      <w:r w:rsidR="1A02779D">
        <w:t>“.</w:t>
      </w:r>
    </w:p>
    <w:p w14:paraId="2755FF0D" w14:textId="77777777" w:rsidR="00631E92" w:rsidRPr="00257BF7" w:rsidRDefault="00631E92" w:rsidP="00A54D06">
      <w:pPr>
        <w:pStyle w:val="Pealkiri1"/>
        <w:keepNext w:val="0"/>
        <w:keepLines w:val="0"/>
        <w:spacing w:after="0" w:line="240" w:lineRule="auto"/>
        <w:ind w:left="0" w:firstLine="0"/>
        <w:rPr>
          <w:b w:val="0"/>
          <w:bCs/>
          <w:color w:val="auto"/>
        </w:rPr>
      </w:pPr>
    </w:p>
    <w:p w14:paraId="3152E02F" w14:textId="4DC86F61" w:rsidR="003377A5" w:rsidRPr="00B661E7" w:rsidRDefault="3FA528DB" w:rsidP="00B661E7">
      <w:pPr>
        <w:rPr>
          <w:b/>
          <w:bCs/>
        </w:rPr>
      </w:pPr>
      <w:r w:rsidRPr="00B661E7">
        <w:rPr>
          <w:b/>
          <w:bCs/>
        </w:rPr>
        <w:t xml:space="preserve">§ </w:t>
      </w:r>
      <w:r w:rsidR="00F512C2" w:rsidRPr="00B661E7">
        <w:rPr>
          <w:b/>
          <w:bCs/>
        </w:rPr>
        <w:t>2</w:t>
      </w:r>
      <w:r w:rsidRPr="00B661E7">
        <w:rPr>
          <w:b/>
          <w:bCs/>
        </w:rPr>
        <w:t xml:space="preserve">. </w:t>
      </w:r>
      <w:r w:rsidR="00690529" w:rsidRPr="00B661E7">
        <w:rPr>
          <w:b/>
          <w:bCs/>
        </w:rPr>
        <w:t xml:space="preserve">Keskkonnatasude seaduse </w:t>
      </w:r>
      <w:r w:rsidR="003377A5" w:rsidRPr="00B661E7">
        <w:rPr>
          <w:b/>
          <w:bCs/>
        </w:rPr>
        <w:t>muutmine</w:t>
      </w:r>
    </w:p>
    <w:p w14:paraId="5ED98489" w14:textId="77777777" w:rsidR="00257BF7" w:rsidRDefault="00257BF7" w:rsidP="000A1ABC">
      <w:pPr>
        <w:jc w:val="both"/>
      </w:pPr>
    </w:p>
    <w:p w14:paraId="6CC0629C" w14:textId="2E657C82" w:rsidR="007F10A4" w:rsidRDefault="00690529" w:rsidP="000A1ABC">
      <w:pPr>
        <w:jc w:val="both"/>
      </w:pPr>
      <w:r>
        <w:t>Keskkonnatasude seaduses</w:t>
      </w:r>
      <w:r w:rsidRPr="00055B64">
        <w:t xml:space="preserve"> tehakse järgmised muudatused:</w:t>
      </w:r>
    </w:p>
    <w:p w14:paraId="0D8358FA" w14:textId="77777777" w:rsidR="00313DC1" w:rsidRDefault="00313DC1" w:rsidP="000A1ABC">
      <w:pPr>
        <w:jc w:val="both"/>
      </w:pPr>
    </w:p>
    <w:p w14:paraId="13CF1EB6" w14:textId="09D684DB" w:rsidR="00565507" w:rsidRDefault="003D04AC" w:rsidP="000A1ABC">
      <w:pPr>
        <w:jc w:val="both"/>
        <w:rPr>
          <w:lang w:eastAsia="et-EE"/>
        </w:rPr>
      </w:pPr>
      <w:r>
        <w:rPr>
          <w:b/>
          <w:bCs/>
          <w:lang w:eastAsia="et-EE"/>
        </w:rPr>
        <w:t>1</w:t>
      </w:r>
      <w:r w:rsidR="00565507" w:rsidRPr="00565507">
        <w:rPr>
          <w:b/>
          <w:bCs/>
          <w:lang w:eastAsia="et-EE"/>
        </w:rPr>
        <w:t>)</w:t>
      </w:r>
      <w:r w:rsidR="00565507">
        <w:rPr>
          <w:lang w:eastAsia="et-EE"/>
        </w:rPr>
        <w:t xml:space="preserve"> </w:t>
      </w:r>
      <w:r w:rsidR="001E03D0">
        <w:rPr>
          <w:lang w:eastAsia="et-EE"/>
        </w:rPr>
        <w:t>p</w:t>
      </w:r>
      <w:r w:rsidR="00565507">
        <w:rPr>
          <w:lang w:eastAsia="et-EE"/>
        </w:rPr>
        <w:t>aragrahvi 5 lõiget 2 täiendatakse punktiga 12 järgmises sõnastuses:</w:t>
      </w:r>
    </w:p>
    <w:p w14:paraId="12708219" w14:textId="21E0BECC" w:rsidR="00C96E8C" w:rsidRDefault="21E7AE31" w:rsidP="000A1ABC">
      <w:pPr>
        <w:jc w:val="both"/>
      </w:pPr>
      <w:r>
        <w:t>„1</w:t>
      </w:r>
      <w:r w:rsidR="2753ABBE">
        <w:t>2</w:t>
      </w:r>
      <w:r>
        <w:t xml:space="preserve">) </w:t>
      </w:r>
      <w:commentRangeStart w:id="282"/>
      <w:r w:rsidR="00A378F1">
        <w:t>atmosfääriõhu kaitse seaduse § 80 lõike 2 alusel kehtestatud künnisvõimsusele vastava tegevuse kohta antav paikse heiteallika käitaja registreering</w:t>
      </w:r>
      <w:commentRangeEnd w:id="282"/>
      <w:r>
        <w:rPr>
          <w:rStyle w:val="Kommentaariviide"/>
          <w:sz w:val="24"/>
          <w:szCs w:val="24"/>
        </w:rPr>
        <w:commentReference w:id="282"/>
      </w:r>
      <w:commentRangeStart w:id="283"/>
      <w:ins w:id="284" w:author="Mari Koik - JUSTDIGI" w:date="2026-01-05T17:38:00Z">
        <w:r w:rsidR="00C10DB2">
          <w:t>.</w:t>
        </w:r>
      </w:ins>
      <w:commentRangeEnd w:id="283"/>
      <w:r>
        <w:rPr>
          <w:rStyle w:val="Kommentaariviide"/>
          <w:sz w:val="24"/>
          <w:szCs w:val="24"/>
        </w:rPr>
        <w:commentReference w:id="283"/>
      </w:r>
      <w:r w:rsidR="56C34C77">
        <w:t>“</w:t>
      </w:r>
      <w:r>
        <w:t>;</w:t>
      </w:r>
    </w:p>
    <w:p w14:paraId="5350F638" w14:textId="77777777" w:rsidR="00313DC1" w:rsidRPr="00565507" w:rsidRDefault="00313DC1" w:rsidP="000A1ABC">
      <w:pPr>
        <w:jc w:val="both"/>
      </w:pPr>
    </w:p>
    <w:p w14:paraId="6F180FA3" w14:textId="797055F2" w:rsidR="00690529" w:rsidRDefault="00910AA4" w:rsidP="000A1ABC">
      <w:pPr>
        <w:jc w:val="both"/>
        <w:rPr>
          <w:lang w:eastAsia="et-EE"/>
        </w:rPr>
      </w:pPr>
      <w:r>
        <w:rPr>
          <w:b/>
          <w:bCs/>
          <w:lang w:eastAsia="et-EE"/>
        </w:rPr>
        <w:t>2</w:t>
      </w:r>
      <w:r w:rsidR="00565507" w:rsidRPr="00811F12">
        <w:rPr>
          <w:b/>
          <w:bCs/>
          <w:lang w:eastAsia="et-EE"/>
        </w:rPr>
        <w:t>)</w:t>
      </w:r>
      <w:r w:rsidR="00565507">
        <w:rPr>
          <w:lang w:eastAsia="et-EE"/>
        </w:rPr>
        <w:t xml:space="preserve"> </w:t>
      </w:r>
      <w:r w:rsidR="001E03D0">
        <w:rPr>
          <w:lang w:eastAsia="et-EE"/>
        </w:rPr>
        <w:t>p</w:t>
      </w:r>
      <w:r w:rsidR="00811F12">
        <w:rPr>
          <w:lang w:eastAsia="et-EE"/>
        </w:rPr>
        <w:t xml:space="preserve">aragrahvi 16 </w:t>
      </w:r>
      <w:r w:rsidR="005343D8">
        <w:rPr>
          <w:lang w:eastAsia="et-EE"/>
        </w:rPr>
        <w:t>tekst loetakse lõikeks 1 ja paragrahvi</w:t>
      </w:r>
      <w:r w:rsidR="00B14E91">
        <w:rPr>
          <w:lang w:eastAsia="et-EE"/>
        </w:rPr>
        <w:t xml:space="preserve"> </w:t>
      </w:r>
      <w:r w:rsidR="00811F12">
        <w:rPr>
          <w:lang w:eastAsia="et-EE"/>
        </w:rPr>
        <w:t>täiendatakse lõikega 2 järgmises sõnastuses:</w:t>
      </w:r>
    </w:p>
    <w:p w14:paraId="24D39F43" w14:textId="2D62C72F" w:rsidR="00811F12" w:rsidRDefault="1FDF8553" w:rsidP="000A1ABC">
      <w:pPr>
        <w:jc w:val="both"/>
      </w:pPr>
      <w:r w:rsidRPr="4F6154D4">
        <w:rPr>
          <w:lang w:eastAsia="et-EE"/>
        </w:rPr>
        <w:t>„</w:t>
      </w:r>
      <w:r>
        <w:t xml:space="preserve">(2) Saastetasu ei </w:t>
      </w:r>
      <w:r w:rsidR="1F69B4B9">
        <w:t xml:space="preserve">nõuta </w:t>
      </w:r>
      <w:r w:rsidR="3AE8D00D">
        <w:t>p</w:t>
      </w:r>
      <w:r>
        <w:t>aikse heiteallika käitaja registreeringu</w:t>
      </w:r>
      <w:r w:rsidR="4A6D6EEA">
        <w:t xml:space="preserve"> puhul</w:t>
      </w:r>
      <w:r>
        <w:t>,</w:t>
      </w:r>
      <w:r w:rsidR="6B1FEEC3">
        <w:t xml:space="preserve"> </w:t>
      </w:r>
      <w:r>
        <w:t>kui põletussead</w:t>
      </w:r>
      <w:r w:rsidR="6632EE25">
        <w:t>e</w:t>
      </w:r>
      <w:r>
        <w:t xml:space="preserve"> tööta</w:t>
      </w:r>
      <w:r w:rsidR="6632EE25">
        <w:t>b</w:t>
      </w:r>
      <w:r>
        <w:t xml:space="preserve"> </w:t>
      </w:r>
      <w:r w:rsidR="73B185E5">
        <w:t>kuni</w:t>
      </w:r>
      <w:r>
        <w:t xml:space="preserve"> 500 töötun</w:t>
      </w:r>
      <w:r w:rsidR="73B185E5">
        <w:t>d</w:t>
      </w:r>
      <w:r>
        <w:t>i aastas.</w:t>
      </w:r>
      <w:r w:rsidR="56C34C77">
        <w:t>“</w:t>
      </w:r>
      <w:r>
        <w:t>;</w:t>
      </w:r>
    </w:p>
    <w:p w14:paraId="3F90C784" w14:textId="77777777" w:rsidR="00AA0B7C" w:rsidRDefault="00AA0B7C" w:rsidP="000A1ABC">
      <w:pPr>
        <w:jc w:val="both"/>
      </w:pPr>
    </w:p>
    <w:p w14:paraId="30BC5738" w14:textId="5688EA2F" w:rsidR="0080260A" w:rsidRDefault="00E1446D" w:rsidP="000A1ABC">
      <w:pPr>
        <w:jc w:val="both"/>
      </w:pPr>
      <w:r>
        <w:rPr>
          <w:b/>
          <w:bCs/>
          <w:lang w:eastAsia="et-EE"/>
        </w:rPr>
        <w:t>3</w:t>
      </w:r>
      <w:r w:rsidR="00811F12" w:rsidRPr="00811F12">
        <w:rPr>
          <w:b/>
          <w:bCs/>
          <w:lang w:eastAsia="et-EE"/>
        </w:rPr>
        <w:t>)</w:t>
      </w:r>
      <w:r w:rsidR="00811F12">
        <w:rPr>
          <w:lang w:eastAsia="et-EE"/>
        </w:rPr>
        <w:t xml:space="preserve"> </w:t>
      </w:r>
      <w:r w:rsidR="00EF0FE4">
        <w:rPr>
          <w:lang w:eastAsia="et-EE"/>
        </w:rPr>
        <w:t>p</w:t>
      </w:r>
      <w:r w:rsidR="00811F12" w:rsidRPr="00FB54F6">
        <w:t xml:space="preserve">aragrahvi 31 lõige 4 </w:t>
      </w:r>
      <w:r w:rsidR="0080260A">
        <w:t>muudetakse ja sõnastatakse järgmiselt:</w:t>
      </w:r>
    </w:p>
    <w:p w14:paraId="2ECA89BB" w14:textId="6CE07F82" w:rsidR="00EF0FE4" w:rsidRDefault="16820CB1" w:rsidP="000A1ABC">
      <w:pPr>
        <w:jc w:val="both"/>
      </w:pPr>
      <w:r>
        <w:t>„(4)</w:t>
      </w:r>
      <w:r w:rsidR="397C1855">
        <w:t xml:space="preserve"> Käesoleva paragrahvi lõikes 1 nimetatud keskkonnatasud arvutatakse keskkonnakasutuse toimumise kvartali (edaspidi </w:t>
      </w:r>
      <w:r w:rsidR="397C1855" w:rsidRPr="4F6154D4">
        <w:rPr>
          <w:i/>
          <w:iCs/>
        </w:rPr>
        <w:t>aruandekvartal</w:t>
      </w:r>
      <w:r w:rsidR="397C1855">
        <w:t xml:space="preserve">) või käesolevas seaduses sätestatud juhul kalendriaasta </w:t>
      </w:r>
      <w:r w:rsidR="16449EA6">
        <w:t xml:space="preserve">(edaspidi </w:t>
      </w:r>
      <w:r w:rsidR="16449EA6" w:rsidRPr="4F6154D4">
        <w:rPr>
          <w:i/>
          <w:iCs/>
        </w:rPr>
        <w:t>aruandeaasta</w:t>
      </w:r>
      <w:r w:rsidR="16449EA6">
        <w:t xml:space="preserve">) </w:t>
      </w:r>
      <w:r w:rsidR="397C1855">
        <w:t>kohta. Tasumisele kuuluv keskkonnatasu summa</w:t>
      </w:r>
      <w:r w:rsidR="00752980">
        <w:t xml:space="preserve"> ja </w:t>
      </w:r>
      <w:r w:rsidR="397C1855">
        <w:t xml:space="preserve"> tagastusnõude summa ümardatakse sendi täpsusega.</w:t>
      </w:r>
      <w:r w:rsidR="56C34C77">
        <w:t>“</w:t>
      </w:r>
      <w:r w:rsidR="1FDF8553">
        <w:t>;</w:t>
      </w:r>
    </w:p>
    <w:p w14:paraId="1B66BB8A" w14:textId="77777777" w:rsidR="003920FA" w:rsidRDefault="003920FA" w:rsidP="000A1ABC">
      <w:pPr>
        <w:jc w:val="both"/>
      </w:pPr>
    </w:p>
    <w:p w14:paraId="343602AC" w14:textId="32A4E038" w:rsidR="003920FA" w:rsidRDefault="00F54CB7" w:rsidP="000A1ABC">
      <w:pPr>
        <w:jc w:val="both"/>
      </w:pPr>
      <w:r>
        <w:rPr>
          <w:b/>
          <w:bCs/>
        </w:rPr>
        <w:t>4</w:t>
      </w:r>
      <w:r w:rsidR="00DB11A6" w:rsidRPr="00C820E4">
        <w:rPr>
          <w:b/>
          <w:bCs/>
        </w:rPr>
        <w:t>)</w:t>
      </w:r>
      <w:r w:rsidR="00DB11A6">
        <w:t xml:space="preserve"> </w:t>
      </w:r>
      <w:r w:rsidR="00EF0FE4">
        <w:t>p</w:t>
      </w:r>
      <w:r w:rsidR="00DB11A6">
        <w:t xml:space="preserve">aragrahvi </w:t>
      </w:r>
      <w:r w:rsidR="00DB11A6" w:rsidRPr="00FB54F6">
        <w:t>33</w:t>
      </w:r>
      <w:r w:rsidR="00DB11A6" w:rsidRPr="00FB54F6">
        <w:rPr>
          <w:vertAlign w:val="superscript"/>
        </w:rPr>
        <w:t>4</w:t>
      </w:r>
      <w:r w:rsidR="00DB11A6" w:rsidRPr="00FB54F6">
        <w:t xml:space="preserve"> </w:t>
      </w:r>
      <w:r w:rsidR="00DB11A6">
        <w:t>lõi</w:t>
      </w:r>
      <w:r w:rsidR="00A642F3">
        <w:t>get</w:t>
      </w:r>
      <w:r w:rsidR="00DB11A6">
        <w:t xml:space="preserve"> </w:t>
      </w:r>
      <w:r w:rsidR="000C7C5E">
        <w:t>1</w:t>
      </w:r>
      <w:r w:rsidR="00DB11A6">
        <w:t xml:space="preserve"> tä</w:t>
      </w:r>
      <w:r w:rsidR="00DD142F">
        <w:t xml:space="preserve">iendatakse </w:t>
      </w:r>
      <w:r w:rsidR="00560CFD">
        <w:t xml:space="preserve">pärast </w:t>
      </w:r>
      <w:r w:rsidR="00DD142F">
        <w:t>sõna „aruandekvartalile</w:t>
      </w:r>
      <w:r w:rsidR="003A0546">
        <w:t>“</w:t>
      </w:r>
      <w:r w:rsidR="00DD142F">
        <w:t xml:space="preserve"> </w:t>
      </w:r>
      <w:del w:id="285" w:author="Mari Koik - JUSTDIGI" w:date="2026-01-08T17:03:00Z" w16du:dateUtc="2026-01-08T15:03:00Z">
        <w:r w:rsidR="003A0546" w:rsidDel="003C49A0">
          <w:delText>sõnadega</w:delText>
        </w:r>
        <w:r w:rsidR="00805554" w:rsidDel="003C49A0">
          <w:delText xml:space="preserve"> </w:delText>
        </w:r>
      </w:del>
      <w:ins w:id="286" w:author="Mari Koik - JUSTDIGI" w:date="2026-01-08T17:03:00Z" w16du:dateUtc="2026-01-08T15:03:00Z">
        <w:r w:rsidR="003C49A0">
          <w:t xml:space="preserve">tekstiosaga </w:t>
        </w:r>
      </w:ins>
      <w:r w:rsidR="00805554">
        <w:t>„või aruandeaastale</w:t>
      </w:r>
      <w:r w:rsidR="008606D4">
        <w:t>“</w:t>
      </w:r>
      <w:r w:rsidR="00805554">
        <w:t>;</w:t>
      </w:r>
    </w:p>
    <w:p w14:paraId="00BEB335" w14:textId="77777777" w:rsidR="00811F12" w:rsidRDefault="00811F12" w:rsidP="000A1ABC">
      <w:pPr>
        <w:jc w:val="both"/>
      </w:pPr>
    </w:p>
    <w:p w14:paraId="1EE3F4EA" w14:textId="1701EA64" w:rsidR="00073EA8" w:rsidRDefault="00F54CB7" w:rsidP="000A1ABC">
      <w:pPr>
        <w:spacing w:line="259" w:lineRule="auto"/>
        <w:jc w:val="both"/>
      </w:pPr>
      <w:r>
        <w:rPr>
          <w:b/>
          <w:bCs/>
        </w:rPr>
        <w:t>5</w:t>
      </w:r>
      <w:r w:rsidR="00073EA8" w:rsidRPr="00C820E4">
        <w:rPr>
          <w:b/>
          <w:bCs/>
        </w:rPr>
        <w:t>)</w:t>
      </w:r>
      <w:r w:rsidR="00073EA8">
        <w:t xml:space="preserve"> </w:t>
      </w:r>
      <w:r w:rsidR="00EF0FE4">
        <w:t>p</w:t>
      </w:r>
      <w:r w:rsidR="00073EA8">
        <w:t xml:space="preserve">aragrahvi </w:t>
      </w:r>
      <w:r w:rsidR="00073EA8" w:rsidRPr="00FB54F6">
        <w:t>33</w:t>
      </w:r>
      <w:r w:rsidR="00073EA8" w:rsidRPr="00FB54F6">
        <w:rPr>
          <w:vertAlign w:val="superscript"/>
        </w:rPr>
        <w:t>4</w:t>
      </w:r>
      <w:r w:rsidR="00073EA8" w:rsidRPr="00FB54F6">
        <w:t xml:space="preserve"> </w:t>
      </w:r>
      <w:r w:rsidR="00073EA8">
        <w:t>lõiget 3 täiendatakse p</w:t>
      </w:r>
      <w:r w:rsidR="003A0546">
        <w:t>ärast</w:t>
      </w:r>
      <w:r w:rsidR="00073EA8">
        <w:t xml:space="preserve"> sõna „aruandekvartali</w:t>
      </w:r>
      <w:r w:rsidR="003A0546">
        <w:t>“</w:t>
      </w:r>
      <w:r w:rsidR="00073EA8">
        <w:t xml:space="preserve"> </w:t>
      </w:r>
      <w:del w:id="287" w:author="Mari Koik - JUSTDIGI" w:date="2026-01-08T17:03:00Z" w16du:dateUtc="2026-01-08T15:03:00Z">
        <w:r w:rsidR="003A0546" w:rsidDel="003C49A0">
          <w:delText>sõnadega</w:delText>
        </w:r>
        <w:r w:rsidR="00073EA8" w:rsidDel="003C49A0">
          <w:delText xml:space="preserve"> </w:delText>
        </w:r>
      </w:del>
      <w:ins w:id="288" w:author="Mari Koik - JUSTDIGI" w:date="2026-01-08T17:03:00Z" w16du:dateUtc="2026-01-08T15:03:00Z">
        <w:r w:rsidR="003C49A0">
          <w:t xml:space="preserve">tekstiosaga </w:t>
        </w:r>
      </w:ins>
      <w:r w:rsidR="00073EA8">
        <w:t>„või aruandeaasta</w:t>
      </w:r>
      <w:r w:rsidR="008606D4">
        <w:t>“</w:t>
      </w:r>
      <w:r w:rsidR="00073EA8">
        <w:t>;</w:t>
      </w:r>
    </w:p>
    <w:p w14:paraId="162BFF7B" w14:textId="77777777" w:rsidR="00245CBA" w:rsidRDefault="00245CBA" w:rsidP="000A1ABC">
      <w:pPr>
        <w:spacing w:line="259" w:lineRule="auto"/>
        <w:jc w:val="both"/>
      </w:pPr>
    </w:p>
    <w:p w14:paraId="24F2447A" w14:textId="3536BC4F" w:rsidR="00245CBA" w:rsidRDefault="00F54CB7" w:rsidP="000A1ABC">
      <w:pPr>
        <w:spacing w:line="259" w:lineRule="auto"/>
        <w:jc w:val="both"/>
      </w:pPr>
      <w:r>
        <w:rPr>
          <w:b/>
          <w:bCs/>
        </w:rPr>
        <w:t>6</w:t>
      </w:r>
      <w:r w:rsidR="00245CBA" w:rsidRPr="00C820E4">
        <w:rPr>
          <w:b/>
          <w:bCs/>
        </w:rPr>
        <w:t>)</w:t>
      </w:r>
      <w:r w:rsidR="00245CBA">
        <w:t xml:space="preserve"> </w:t>
      </w:r>
      <w:r w:rsidR="00EF0FE4">
        <w:t>p</w:t>
      </w:r>
      <w:r w:rsidR="00245CBA">
        <w:t>aragrahvi 52 täiendatakse lõikega 6 järgmises sõnastuses:</w:t>
      </w:r>
    </w:p>
    <w:p w14:paraId="18172761" w14:textId="1C74CD8B" w:rsidR="00245CBA" w:rsidRDefault="00BB57B6" w:rsidP="000A1ABC">
      <w:pPr>
        <w:spacing w:line="259" w:lineRule="auto"/>
        <w:jc w:val="both"/>
      </w:pPr>
      <w:r>
        <w:t>„</w:t>
      </w:r>
      <w:r w:rsidR="543E92A2">
        <w:t xml:space="preserve">(6) </w:t>
      </w:r>
      <w:r w:rsidRPr="00BB57B6">
        <w:t xml:space="preserve">Kui keskkonnatasu deklareeritakse käesoleva seaduse </w:t>
      </w:r>
      <w:commentRangeStart w:id="289"/>
      <w:r w:rsidR="00E1446D">
        <w:t>§</w:t>
      </w:r>
      <w:r w:rsidR="00E1446D" w:rsidRPr="00BB57B6">
        <w:t xml:space="preserve"> </w:t>
      </w:r>
      <w:r w:rsidRPr="00BB57B6">
        <w:t>33</w:t>
      </w:r>
      <w:r w:rsidRPr="00C820E4">
        <w:rPr>
          <w:vertAlign w:val="superscript"/>
        </w:rPr>
        <w:t>4</w:t>
      </w:r>
      <w:r w:rsidRPr="00BB57B6">
        <w:t xml:space="preserve"> lõike </w:t>
      </w:r>
      <w:r w:rsidR="00E1446D" w:rsidRPr="00BB57B6">
        <w:t>1</w:t>
      </w:r>
      <w:commentRangeEnd w:id="289"/>
      <w:r>
        <w:rPr>
          <w:rStyle w:val="Kommentaariviide"/>
          <w:sz w:val="24"/>
          <w:szCs w:val="24"/>
        </w:rPr>
        <w:commentReference w:id="289"/>
      </w:r>
      <w:r w:rsidR="00070EA5">
        <w:t xml:space="preserve"> </w:t>
      </w:r>
      <w:r w:rsidR="00E1446D">
        <w:t>alusel aruandeaasta kohta</w:t>
      </w:r>
      <w:r w:rsidRPr="00BB57B6">
        <w:t xml:space="preserve">, kohaldatakse käesoleva </w:t>
      </w:r>
      <w:r w:rsidR="00070EA5">
        <w:t xml:space="preserve">seaduse § 48 lõigete 6 ja 7 ning käesoleva </w:t>
      </w:r>
      <w:r w:rsidRPr="00BB57B6">
        <w:t>paragrahvi lõi</w:t>
      </w:r>
      <w:r w:rsidR="00070EA5">
        <w:t>ke</w:t>
      </w:r>
      <w:r w:rsidRPr="00BB57B6">
        <w:t xml:space="preserve"> </w:t>
      </w:r>
      <w:r w:rsidR="00070EA5">
        <w:t>4</w:t>
      </w:r>
      <w:r w:rsidRPr="00C820E4">
        <w:rPr>
          <w:vertAlign w:val="superscript"/>
        </w:rPr>
        <w:t>1</w:t>
      </w:r>
      <w:r w:rsidRPr="00BB57B6">
        <w:t xml:space="preserve"> puhul kvartali</w:t>
      </w:r>
      <w:r w:rsidR="00DB5AAD">
        <w:t>le</w:t>
      </w:r>
      <w:r w:rsidRPr="00BB57B6">
        <w:t xml:space="preserve"> esitatud nõudeid aasta</w:t>
      </w:r>
      <w:r w:rsidR="00DB5AAD">
        <w:t xml:space="preserve"> kohta</w:t>
      </w:r>
      <w:r w:rsidRPr="00BB57B6">
        <w:t>.</w:t>
      </w:r>
      <w:r w:rsidR="003A0546">
        <w:t>“</w:t>
      </w:r>
      <w:r w:rsidR="008C21C1">
        <w:t>.</w:t>
      </w:r>
    </w:p>
    <w:p w14:paraId="14F3CCB9" w14:textId="77777777" w:rsidR="00811F12" w:rsidRDefault="00811F12" w:rsidP="000A1ABC">
      <w:pPr>
        <w:jc w:val="both"/>
        <w:rPr>
          <w:lang w:eastAsia="et-EE"/>
        </w:rPr>
      </w:pPr>
    </w:p>
    <w:p w14:paraId="1C973144" w14:textId="2AB68849" w:rsidR="009C53BD" w:rsidRPr="00B661E7" w:rsidRDefault="003377A5" w:rsidP="00B661E7">
      <w:pPr>
        <w:rPr>
          <w:b/>
          <w:bCs/>
        </w:rPr>
      </w:pPr>
      <w:r w:rsidRPr="00B661E7">
        <w:rPr>
          <w:b/>
          <w:bCs/>
        </w:rPr>
        <w:t xml:space="preserve">§ 3. </w:t>
      </w:r>
      <w:r w:rsidR="00690529" w:rsidRPr="00B661E7">
        <w:rPr>
          <w:b/>
          <w:bCs/>
        </w:rPr>
        <w:t>Riigilõivuseaduse muutmine</w:t>
      </w:r>
    </w:p>
    <w:p w14:paraId="6F49B12D" w14:textId="59EB12AE" w:rsidR="009C53BD" w:rsidRDefault="009C53BD" w:rsidP="000A1ABC">
      <w:pPr>
        <w:jc w:val="both"/>
      </w:pPr>
    </w:p>
    <w:p w14:paraId="47164C1B" w14:textId="0FBBA564" w:rsidR="00257BF7" w:rsidRDefault="00257BF7" w:rsidP="000A1ABC">
      <w:pPr>
        <w:jc w:val="both"/>
      </w:pPr>
      <w:r w:rsidRPr="00055B64">
        <w:t>Riigilõivuseaduses tehakse järgmised muudatused:</w:t>
      </w:r>
    </w:p>
    <w:p w14:paraId="02B103C8" w14:textId="77777777" w:rsidR="00257BF7" w:rsidRDefault="00257BF7" w:rsidP="000A1ABC">
      <w:pPr>
        <w:jc w:val="both"/>
      </w:pPr>
    </w:p>
    <w:p w14:paraId="7D3B7837" w14:textId="43067BB3" w:rsidR="00D43189" w:rsidRPr="00575A97" w:rsidRDefault="00D43189" w:rsidP="000A1ABC">
      <w:pPr>
        <w:jc w:val="both"/>
      </w:pPr>
      <w:r w:rsidRPr="00D43189">
        <w:rPr>
          <w:b/>
          <w:bCs/>
        </w:rPr>
        <w:t>1)</w:t>
      </w:r>
      <w:r>
        <w:t xml:space="preserve"> </w:t>
      </w:r>
      <w:del w:id="290" w:author="Mari Koik - JUSTDIGI" w:date="2026-01-05T17:41:00Z" w16du:dateUtc="2026-01-05T15:41:00Z">
        <w:r w:rsidR="00575A97" w:rsidRPr="00575A97" w:rsidDel="000D55DC">
          <w:delText xml:space="preserve">Paragrahvi </w:delText>
        </w:r>
      </w:del>
      <w:ins w:id="291" w:author="Mari Koik - JUSTDIGI" w:date="2026-01-05T17:41:00Z" w16du:dateUtc="2026-01-05T15:41:00Z">
        <w:r w:rsidR="000D55DC">
          <w:t>p</w:t>
        </w:r>
        <w:r w:rsidR="000D55DC" w:rsidRPr="00575A97">
          <w:t xml:space="preserve">aragrahvi </w:t>
        </w:r>
      </w:ins>
      <w:del w:id="292" w:author="Mari Koik - JUSTDIGI" w:date="2026-01-08T16:47:00Z" w16du:dateUtc="2026-01-08T14:47:00Z">
        <w:r w:rsidR="00575A97" w:rsidRPr="00575A97" w:rsidDel="00AE15CA">
          <w:delText xml:space="preserve">§ </w:delText>
        </w:r>
      </w:del>
      <w:r w:rsidR="00575A97" w:rsidRPr="00575A97">
        <w:t>28</w:t>
      </w:r>
      <w:r w:rsidR="00575A97" w:rsidRPr="00575A97">
        <w:rPr>
          <w:vertAlign w:val="superscript"/>
        </w:rPr>
        <w:t xml:space="preserve">1 </w:t>
      </w:r>
      <w:r w:rsidR="00575A97" w:rsidRPr="00575A97">
        <w:t>täiendatakse lõikega 1</w:t>
      </w:r>
      <w:r w:rsidR="00575A97" w:rsidRPr="00575A97">
        <w:rPr>
          <w:vertAlign w:val="superscript"/>
        </w:rPr>
        <w:t>1</w:t>
      </w:r>
      <w:r w:rsidR="00575A97" w:rsidRPr="00575A97">
        <w:t xml:space="preserve"> järgmises sõnastuses:</w:t>
      </w:r>
    </w:p>
    <w:p w14:paraId="56542064" w14:textId="0E0230E3" w:rsidR="00575A97" w:rsidRDefault="00575A97" w:rsidP="000A1ABC">
      <w:pPr>
        <w:jc w:val="both"/>
      </w:pPr>
      <w:r>
        <w:t>„(1</w:t>
      </w:r>
      <w:r w:rsidRPr="00575A97">
        <w:rPr>
          <w:vertAlign w:val="superscript"/>
        </w:rPr>
        <w:t>1</w:t>
      </w:r>
      <w:r>
        <w:t xml:space="preserve">) </w:t>
      </w:r>
      <w:r w:rsidRPr="00575A97">
        <w:t>Paikse heiteallika käitaja registreeringu muutmise taotluse läbivaatamise eest riigilõivu ei võeta.</w:t>
      </w:r>
      <w:r w:rsidR="003A0546">
        <w:t>“</w:t>
      </w:r>
      <w:r>
        <w:t>;</w:t>
      </w:r>
    </w:p>
    <w:p w14:paraId="19811B49" w14:textId="77777777" w:rsidR="00D43189" w:rsidRDefault="00D43189" w:rsidP="000A1ABC">
      <w:pPr>
        <w:jc w:val="both"/>
      </w:pPr>
    </w:p>
    <w:p w14:paraId="2763AB59" w14:textId="447F3C12" w:rsidR="00D43189" w:rsidRPr="00887C40" w:rsidRDefault="6F21B54A" w:rsidP="000A1ABC">
      <w:pPr>
        <w:jc w:val="both"/>
      </w:pPr>
      <w:r w:rsidRPr="00887C40">
        <w:rPr>
          <w:b/>
          <w:bCs/>
          <w:lang w:eastAsia="et-EE"/>
        </w:rPr>
        <w:t>2)</w:t>
      </w:r>
      <w:r w:rsidRPr="00887C40">
        <w:rPr>
          <w:lang w:eastAsia="et-EE"/>
        </w:rPr>
        <w:t xml:space="preserve"> </w:t>
      </w:r>
      <w:del w:id="293" w:author="Mari Koik - JUSTDIGI" w:date="2026-01-05T17:41:00Z" w16du:dateUtc="2026-01-05T15:41:00Z">
        <w:r w:rsidRPr="00887C40" w:rsidDel="000D55DC">
          <w:rPr>
            <w:lang w:eastAsia="et-EE"/>
          </w:rPr>
          <w:delText>Seadus</w:delText>
        </w:r>
        <w:r w:rsidR="0EB69A81" w:rsidDel="000D55DC">
          <w:rPr>
            <w:lang w:eastAsia="et-EE"/>
          </w:rPr>
          <w:delText xml:space="preserve">e </w:delText>
        </w:r>
      </w:del>
      <w:ins w:id="294" w:author="Mari Koik - JUSTDIGI" w:date="2026-01-05T17:41:00Z" w16du:dateUtc="2026-01-05T15:41:00Z">
        <w:r w:rsidR="000D55DC">
          <w:rPr>
            <w:lang w:eastAsia="et-EE"/>
          </w:rPr>
          <w:t>s</w:t>
        </w:r>
        <w:r w:rsidR="000D55DC" w:rsidRPr="00887C40">
          <w:rPr>
            <w:lang w:eastAsia="et-EE"/>
          </w:rPr>
          <w:t>eadus</w:t>
        </w:r>
        <w:r w:rsidR="000D55DC">
          <w:rPr>
            <w:lang w:eastAsia="et-EE"/>
          </w:rPr>
          <w:t xml:space="preserve">e </w:t>
        </w:r>
      </w:ins>
      <w:r w:rsidR="6109FA9D">
        <w:rPr>
          <w:lang w:eastAsia="et-EE"/>
        </w:rPr>
        <w:t xml:space="preserve">3. osa </w:t>
      </w:r>
      <w:r w:rsidR="0EB69A81">
        <w:rPr>
          <w:lang w:eastAsia="et-EE"/>
        </w:rPr>
        <w:t xml:space="preserve">6. peatüki </w:t>
      </w:r>
      <w:r w:rsidR="3F57772B">
        <w:rPr>
          <w:lang w:eastAsia="et-EE"/>
        </w:rPr>
        <w:t>3</w:t>
      </w:r>
      <w:r w:rsidR="0EB69A81">
        <w:rPr>
          <w:lang w:eastAsia="et-EE"/>
        </w:rPr>
        <w:t>. jao 7. jaotist</w:t>
      </w:r>
      <w:r w:rsidRPr="00887C40">
        <w:rPr>
          <w:lang w:eastAsia="et-EE"/>
        </w:rPr>
        <w:t xml:space="preserve"> </w:t>
      </w:r>
      <w:r w:rsidRPr="4F6154D4">
        <w:rPr>
          <w:rFonts w:eastAsia="Lucida Sans Unicode" w:cs="Tahoma"/>
          <w:kern w:val="3"/>
          <w:lang w:eastAsia="et-EE" w:bidi="et-EE"/>
        </w:rPr>
        <w:t>täiendatakse §-ga 135</w:t>
      </w:r>
      <w:r w:rsidRPr="4F6154D4">
        <w:rPr>
          <w:rFonts w:eastAsia="Lucida Sans Unicode" w:cs="Tahoma"/>
          <w:kern w:val="3"/>
          <w:vertAlign w:val="superscript"/>
          <w:lang w:eastAsia="et-EE" w:bidi="et-EE"/>
        </w:rPr>
        <w:t>2</w:t>
      </w:r>
      <w:r w:rsidRPr="00887C40">
        <w:rPr>
          <w:rFonts w:eastAsia="Lucida Sans Unicode" w:cs="Tahoma"/>
          <w:b/>
          <w:bCs/>
          <w:kern w:val="3"/>
          <w:lang w:eastAsia="et-EE" w:bidi="et-EE"/>
        </w:rPr>
        <w:t xml:space="preserve"> </w:t>
      </w:r>
      <w:r w:rsidRPr="4F6154D4">
        <w:rPr>
          <w:rFonts w:eastAsia="Lucida Sans Unicode" w:cs="Tahoma"/>
          <w:kern w:val="3"/>
          <w:lang w:eastAsia="et-EE" w:bidi="et-EE"/>
        </w:rPr>
        <w:t>järgmises sõnastuses:</w:t>
      </w:r>
    </w:p>
    <w:p w14:paraId="4437BD9E" w14:textId="098F8E02" w:rsidR="00D43189" w:rsidRPr="00887C40" w:rsidRDefault="00D43189" w:rsidP="000A1ABC">
      <w:pPr>
        <w:jc w:val="both"/>
        <w:rPr>
          <w:b/>
          <w:bCs/>
        </w:rPr>
      </w:pPr>
      <w:r w:rsidRPr="00887C40">
        <w:t>„</w:t>
      </w:r>
      <w:r w:rsidRPr="00887C40">
        <w:rPr>
          <w:b/>
          <w:bCs/>
        </w:rPr>
        <w:t>§</w:t>
      </w:r>
      <w:r w:rsidR="003A0546">
        <w:rPr>
          <w:b/>
          <w:bCs/>
        </w:rPr>
        <w:t xml:space="preserve"> </w:t>
      </w:r>
      <w:r w:rsidRPr="00887C40">
        <w:rPr>
          <w:b/>
          <w:bCs/>
        </w:rPr>
        <w:t>135</w:t>
      </w:r>
      <w:r w:rsidRPr="00887C40">
        <w:rPr>
          <w:b/>
          <w:bCs/>
          <w:vertAlign w:val="superscript"/>
        </w:rPr>
        <w:t>2</w:t>
      </w:r>
      <w:r w:rsidRPr="00887C40">
        <w:rPr>
          <w:b/>
          <w:bCs/>
        </w:rPr>
        <w:t>. Paikse heiteallika käitaja registreering</w:t>
      </w:r>
    </w:p>
    <w:p w14:paraId="0A82E0DB" w14:textId="77777777" w:rsidR="003A0546" w:rsidRDefault="003A0546" w:rsidP="000A1ABC">
      <w:pPr>
        <w:jc w:val="both"/>
      </w:pPr>
    </w:p>
    <w:p w14:paraId="76649D87" w14:textId="3C6399D5" w:rsidR="00D43189" w:rsidRDefault="00D43189" w:rsidP="000A1ABC">
      <w:pPr>
        <w:jc w:val="both"/>
      </w:pPr>
      <w:r w:rsidRPr="00887C40">
        <w:t xml:space="preserve">Paikse heiteallika käitaja registreeringu taotluse läbivaatamise eest tasutakse riigilõivu </w:t>
      </w:r>
      <w:r w:rsidR="00161565" w:rsidRPr="00887C40">
        <w:t>5</w:t>
      </w:r>
      <w:r w:rsidRPr="00887C40">
        <w:t>00 eurot.</w:t>
      </w:r>
      <w:r w:rsidR="003A0546">
        <w:t>“</w:t>
      </w:r>
      <w:r w:rsidR="00313766">
        <w:t>.</w:t>
      </w:r>
    </w:p>
    <w:p w14:paraId="721C69DE" w14:textId="77777777" w:rsidR="00257BF7" w:rsidRPr="002556E4" w:rsidRDefault="00257BF7" w:rsidP="000A1ABC">
      <w:pPr>
        <w:jc w:val="both"/>
      </w:pPr>
    </w:p>
    <w:p w14:paraId="3FA86C6F" w14:textId="77777777" w:rsidR="00257BF7" w:rsidRPr="00B661E7" w:rsidRDefault="00257BF7" w:rsidP="00B661E7">
      <w:pPr>
        <w:rPr>
          <w:b/>
          <w:bCs/>
        </w:rPr>
      </w:pPr>
      <w:r w:rsidRPr="00B661E7">
        <w:rPr>
          <w:b/>
          <w:bCs/>
        </w:rPr>
        <w:t>§ 4. Seaduse jõustumine</w:t>
      </w:r>
    </w:p>
    <w:p w14:paraId="3C8E6ACC" w14:textId="77777777" w:rsidR="00631E92" w:rsidRDefault="00631E92" w:rsidP="000A1ABC">
      <w:pPr>
        <w:jc w:val="both"/>
      </w:pPr>
    </w:p>
    <w:p w14:paraId="1F3E42C9" w14:textId="24EF77CB" w:rsidR="00257BF7" w:rsidRPr="00DB043A" w:rsidRDefault="00257BF7" w:rsidP="000A1ABC">
      <w:pPr>
        <w:ind w:left="-15"/>
        <w:jc w:val="both"/>
        <w:rPr>
          <w:color w:val="000000" w:themeColor="text1"/>
        </w:rPr>
      </w:pPr>
      <w:r w:rsidRPr="00DB043A">
        <w:rPr>
          <w:color w:val="000000" w:themeColor="text1"/>
        </w:rPr>
        <w:t xml:space="preserve">Käesolev seadus jõustub </w:t>
      </w:r>
      <w:r w:rsidRPr="008C21C1">
        <w:rPr>
          <w:color w:val="000000" w:themeColor="text1"/>
        </w:rPr>
        <w:t>202</w:t>
      </w:r>
      <w:r w:rsidR="00880D69">
        <w:rPr>
          <w:color w:val="000000" w:themeColor="text1"/>
        </w:rPr>
        <w:t>7</w:t>
      </w:r>
      <w:r w:rsidRPr="008C21C1">
        <w:rPr>
          <w:color w:val="000000" w:themeColor="text1"/>
        </w:rPr>
        <w:t xml:space="preserve">. aasta 1. </w:t>
      </w:r>
      <w:r w:rsidR="00880D69">
        <w:rPr>
          <w:color w:val="000000" w:themeColor="text1"/>
        </w:rPr>
        <w:t>jaanuari</w:t>
      </w:r>
      <w:r w:rsidR="003A0546">
        <w:rPr>
          <w:color w:val="000000" w:themeColor="text1"/>
        </w:rPr>
        <w:t>l</w:t>
      </w:r>
      <w:r w:rsidRPr="008C21C1">
        <w:rPr>
          <w:color w:val="000000" w:themeColor="text1"/>
        </w:rPr>
        <w:t>.</w:t>
      </w:r>
    </w:p>
    <w:p w14:paraId="684EEE1E" w14:textId="77777777" w:rsidR="00257BF7" w:rsidRPr="00BC67C9" w:rsidRDefault="00257BF7" w:rsidP="00BC67C9">
      <w:pPr>
        <w:ind w:left="-15"/>
      </w:pPr>
    </w:p>
    <w:p w14:paraId="689271B9" w14:textId="77777777" w:rsidR="00631E92" w:rsidRPr="00BC67C9" w:rsidRDefault="00631E92" w:rsidP="00BC67C9"/>
    <w:p w14:paraId="43C28999" w14:textId="77777777" w:rsidR="00631E92" w:rsidRPr="00BC67C9" w:rsidRDefault="00631E92" w:rsidP="00BC67C9"/>
    <w:p w14:paraId="12D5CEE4" w14:textId="292870D1" w:rsidR="009C53BD" w:rsidRPr="002556E4" w:rsidRDefault="007172E1" w:rsidP="008F0BEF">
      <w:pPr>
        <w:ind w:left="-5"/>
        <w:jc w:val="both"/>
      </w:pPr>
      <w:r w:rsidRPr="002556E4">
        <w:t xml:space="preserve">Lauri </w:t>
      </w:r>
      <w:proofErr w:type="spellStart"/>
      <w:r w:rsidRPr="002556E4">
        <w:t>Hussar</w:t>
      </w:r>
      <w:proofErr w:type="spellEnd"/>
    </w:p>
    <w:p w14:paraId="2F6EB4AE" w14:textId="0F7CB8ED" w:rsidR="009C53BD" w:rsidRPr="002556E4" w:rsidRDefault="00055FA4" w:rsidP="008F0BEF">
      <w:pPr>
        <w:ind w:left="-5"/>
        <w:jc w:val="both"/>
      </w:pPr>
      <w:r w:rsidRPr="002556E4">
        <w:t>Riigikogu esimees</w:t>
      </w:r>
    </w:p>
    <w:p w14:paraId="4516455C" w14:textId="2C9E7ACB" w:rsidR="009C53BD" w:rsidRPr="002556E4" w:rsidRDefault="009C53BD" w:rsidP="00DA5350">
      <w:pPr>
        <w:jc w:val="both"/>
      </w:pPr>
    </w:p>
    <w:p w14:paraId="790BA8DB" w14:textId="5794F7D6" w:rsidR="00F0398C" w:rsidRPr="002B182F" w:rsidRDefault="00F0398C" w:rsidP="0E1643F0">
      <w:pPr>
        <w:widowControl w:val="0"/>
        <w:pBdr>
          <w:bottom w:val="single" w:sz="12" w:space="11" w:color="auto"/>
        </w:pBdr>
        <w:autoSpaceDN w:val="0"/>
        <w:jc w:val="both"/>
        <w:textAlignment w:val="baseline"/>
        <w:rPr>
          <w:rFonts w:eastAsia="Arial Unicode MS"/>
          <w:kern w:val="3"/>
        </w:rPr>
      </w:pPr>
      <w:bookmarkStart w:id="295" w:name="_Hlk211956071"/>
      <w:r w:rsidRPr="6C19D36D">
        <w:rPr>
          <w:rFonts w:eastAsia="Arial Unicode MS"/>
          <w:kern w:val="3"/>
        </w:rPr>
        <w:t>Tallinn,</w:t>
      </w:r>
      <w:r w:rsidRPr="002B182F">
        <w:rPr>
          <w:rFonts w:eastAsia="Arial Unicode MS"/>
          <w:kern w:val="3"/>
        </w:rPr>
        <w:tab/>
      </w:r>
      <w:r w:rsidRPr="002B182F">
        <w:rPr>
          <w:rFonts w:eastAsia="Arial Unicode MS"/>
          <w:kern w:val="3"/>
        </w:rPr>
        <w:tab/>
      </w:r>
      <w:r w:rsidRPr="6C19D36D">
        <w:rPr>
          <w:rFonts w:eastAsia="Arial Unicode MS"/>
          <w:kern w:val="3"/>
        </w:rPr>
        <w:t>202</w:t>
      </w:r>
      <w:del w:id="296" w:author="Maarja-Liis Lall - JUSTDIGI" w:date="2026-01-14T13:13:00Z">
        <w:r w:rsidRPr="0E1643F0" w:rsidDel="00140ACC">
          <w:rPr>
            <w:rFonts w:eastAsia="Arial Unicode MS"/>
          </w:rPr>
          <w:delText>5</w:delText>
        </w:r>
      </w:del>
      <w:ins w:id="297" w:author="Maarja-Liis Lall - JUSTDIGI" w:date="2026-01-14T13:13:00Z">
        <w:r w:rsidR="24FE3AE0">
          <w:rPr>
            <w:rFonts w:eastAsia="Arial Unicode MS"/>
            <w:kern w:val="3"/>
          </w:rPr>
          <w:t>6</w:t>
        </w:r>
      </w:ins>
    </w:p>
    <w:p w14:paraId="4F59D843" w14:textId="06A29982" w:rsidR="00F0398C" w:rsidRDefault="00F0398C" w:rsidP="008F0BEF">
      <w:pPr>
        <w:jc w:val="both"/>
      </w:pPr>
      <w:r w:rsidRPr="6C19D36D">
        <w:rPr>
          <w:rFonts w:eastAsia="Arial Unicode MS"/>
          <w:kern w:val="3"/>
        </w:rPr>
        <w:t xml:space="preserve">Algatab Vabariigi Valitsus </w:t>
      </w:r>
      <w:r>
        <w:t>… 202</w:t>
      </w:r>
      <w:del w:id="298" w:author="Maarja-Liis Lall - JUSTDIGI" w:date="2026-01-14T13:13:00Z">
        <w:r w:rsidDel="00140ACC">
          <w:delText>5</w:delText>
        </w:r>
      </w:del>
      <w:ins w:id="299" w:author="Maarja-Liis Lall - JUSTDIGI" w:date="2026-01-14T13:13:00Z">
        <w:r w:rsidR="2EC5E110">
          <w:t>6</w:t>
        </w:r>
      </w:ins>
      <w:r>
        <w:t>. a</w:t>
      </w:r>
    </w:p>
    <w:p w14:paraId="3F19E86C" w14:textId="7D9CBF3B" w:rsidR="00B00798" w:rsidRPr="002556E4" w:rsidRDefault="00B00798" w:rsidP="00DA5350">
      <w:pPr>
        <w:jc w:val="both"/>
      </w:pPr>
    </w:p>
    <w:p w14:paraId="587442DA" w14:textId="77777777" w:rsidR="007172E1" w:rsidRDefault="00055FA4" w:rsidP="00DA5350">
      <w:pPr>
        <w:ind w:left="-5" w:right="6461"/>
        <w:jc w:val="both"/>
        <w:rPr>
          <w:i/>
        </w:rPr>
      </w:pPr>
      <w:r w:rsidRPr="002556E4">
        <w:t xml:space="preserve">(allkirjastatud digitaalselt) </w:t>
      </w:r>
      <w:r w:rsidRPr="002556E4">
        <w:rPr>
          <w:i/>
        </w:rPr>
        <w:t>allkirjastaja nimi</w:t>
      </w:r>
    </w:p>
    <w:p w14:paraId="7F823CEE" w14:textId="7EE4FDA3" w:rsidR="009C53BD" w:rsidRPr="002556E4" w:rsidRDefault="001645AA" w:rsidP="00DA5350">
      <w:pPr>
        <w:ind w:left="-5" w:right="6461"/>
        <w:jc w:val="both"/>
      </w:pPr>
      <w:r>
        <w:rPr>
          <w:i/>
        </w:rPr>
        <w:t>allkirjastaja ametinimetus</w:t>
      </w:r>
      <w:bookmarkEnd w:id="295"/>
    </w:p>
    <w:sectPr w:rsidR="009C53BD" w:rsidRPr="002556E4" w:rsidSect="00835C34">
      <w:footerReference w:type="even" r:id="rId15"/>
      <w:footerReference w:type="default" r:id="rId16"/>
      <w:footerReference w:type="first" r:id="rId17"/>
      <w:pgSz w:w="11906" w:h="16838"/>
      <w:pgMar w:top="1134" w:right="1134" w:bottom="1134" w:left="1701" w:header="709" w:footer="714"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arja-Liis Lall - JUSTDIGI" w:date="1900-01-01T00:00:00Z" w:initials="MJ">
    <w:p w14:paraId="6092A064" w14:textId="0B2A46E1" w:rsidR="001E4FE6" w:rsidRDefault="001E4FE6">
      <w:pPr>
        <w:pStyle w:val="Kommentaaritekst"/>
      </w:pPr>
      <w:r>
        <w:rPr>
          <w:rStyle w:val="Kommentaariviide"/>
        </w:rPr>
        <w:annotationRef/>
      </w:r>
      <w:r w:rsidRPr="2CB50158">
        <w:t>Siinkohal olen ma ise eksitavalt märkinud, et võiks nt § 2.1 panna selle. Vaadates nüüd põhjalikumalt terminite loetelu 1. ptk 1. jaos, oleks keskkonnakaitseloale vaja muud asukohta. Muidu terminite järjestamises peaks lähtuma nt kas tähestikulisest järjekorrast või olulisuse järjekorrast. Tundub, et seal ei ole lähtutud tähestikulisest järjekorrast, seega eeldan, et on lähtutud olulisusest (st kõigepealt atmosfääriõhk jne)? Sellest tulenevalt ehk sobiks keskkonnakaitseluba mõiste mõne muu paragrahvi järgi paremini sisu/olulisuse mõttes? Ilmselt oskate ise paremini paigutada seda. § 2.1 ei ole tõepoolest hea, sest kõige tähtsam mõiste selles seaduses - atmosfääriõhk ja saasteaine jne, peaks ilmselt olema eespool keskkonnakaitseluba. Kui tekib küsimusi või soovite selle paragrahvi paiknemist veel arutada, võime seda Teamsi vahendusel jooksvalt veel teha enne VIIS-i.</w:t>
      </w:r>
    </w:p>
  </w:comment>
  <w:comment w:id="1" w:author="Maarja-Liis Lall - JUSTDIGI" w:date="2026-01-13T09:52:00Z" w:initials="MJ">
    <w:p w14:paraId="3E8AC0EA" w14:textId="7C3BC674" w:rsidR="003D0688" w:rsidRDefault="003D0688">
      <w:r>
        <w:annotationRef/>
      </w:r>
      <w:r w:rsidRPr="11F1547D">
        <w:t>Samamoodi sellega - palume vastavalt eelmisele kommentaarile mõelda korra üle, kas selle asukoht on olulisuse/sisu mõttes Teie arvates hea terminite järjestuses 1. ptk 1. jaos?</w:t>
      </w:r>
    </w:p>
  </w:comment>
  <w:comment w:id="28" w:author="Maarja-Liis Lall - JUSTDIGI" w:date="2026-01-13T10:00:00Z" w:initials="MJ">
    <w:p w14:paraId="7CD79C5D" w14:textId="4DB15B90" w:rsidR="003D0688" w:rsidRDefault="003D0688">
      <w:r>
        <w:annotationRef/>
      </w:r>
      <w:r w:rsidRPr="7936D63C">
        <w:t>!</w:t>
      </w:r>
    </w:p>
  </w:comment>
  <w:comment w:id="30" w:author="Maarja-Liis Lall - JUSTDIGI" w:date="2026-01-15T12:37:00Z" w:initials="MJ">
    <w:p w14:paraId="2AF03A66" w14:textId="37849BB5" w:rsidR="00FC6792" w:rsidRDefault="00FC6792">
      <w:pPr>
        <w:pStyle w:val="Kommentaaritekst"/>
      </w:pPr>
      <w:r>
        <w:rPr>
          <w:rStyle w:val="Kommentaariviide"/>
        </w:rPr>
        <w:annotationRef/>
      </w:r>
      <w:r w:rsidRPr="631A5BBF">
        <w:t>Peaks üle vaatama ka volitusnormi sõnastuse ja rakendusakti sisu, hetkel tundub, et rakendusakt võib olla laiem kui volitusnorm. Sest rakendusaktis ei ole mitte lihtsalt kümnisvõimsused vaid ka välistused, millal registreering pole vajalik. Siin tekib ka see küsimus, et lg 1 ütleb, et millal on registreering vajalik, seades ühe tingimuse lg 2 määruse künnisvõimsused, samal ajal kui rakendusakti § 1.1 teeb veel välistusi. Mida see rakendusakti § 1.1 tähendab AÕKS § 80 kontekstis.</w:t>
      </w:r>
    </w:p>
  </w:comment>
  <w:comment w:id="31" w:author="Maarja-Liis Lall - JUSTDIGI" w:date="2026-01-15T12:21:00Z" w:initials="MJ">
    <w:p w14:paraId="1E7CF587" w14:textId="65CB1C6F" w:rsidR="00E75B4C" w:rsidRDefault="00E75B4C">
      <w:pPr>
        <w:pStyle w:val="Kommentaaritekst"/>
      </w:pPr>
      <w:r>
        <w:rPr>
          <w:rStyle w:val="Kommentaariviide"/>
        </w:rPr>
        <w:annotationRef/>
      </w:r>
      <w:r w:rsidRPr="65567C01">
        <w:t xml:space="preserve">volitusnormis tavaliselt lühendeid ei esitleta. Kuna lg 2 on ka spetsiifilisem ja konkreetsem (räägib ühest tingimusest registreeringu osas), kas siis oleks parem see ehk panna lg-sse 1? </w:t>
      </w:r>
    </w:p>
  </w:comment>
  <w:comment w:id="32" w:author="Maarja-Liis Lall - JUSTDIGI" w:date="2026-01-15T12:22:00Z" w:initials="MJ">
    <w:p w14:paraId="5F19546A" w14:textId="66A0616D" w:rsidR="00532D22" w:rsidRDefault="00532D22">
      <w:pPr>
        <w:pStyle w:val="Kommentaaritekst"/>
      </w:pPr>
      <w:r>
        <w:rPr>
          <w:rStyle w:val="Kommentaariviide"/>
        </w:rPr>
        <w:annotationRef/>
      </w:r>
      <w:r w:rsidRPr="0E1D7C9C">
        <w:t>Sellega seonduval tekkis mõte, et kas äkki "paikse heiteallika käitaja" defineerida terminina üldse üldsätetes, sest ka seoses keskkonnakaitseloaga soovite juba seda terminit kasutada.</w:t>
      </w:r>
    </w:p>
  </w:comment>
  <w:comment w:id="33" w:author="Maarja-Liis Lall - JUSTDIGI" w:date="1900-01-01T00:00:00Z" w:initials="MJ">
    <w:p w14:paraId="182F9717" w14:textId="51798622" w:rsidR="00FC6792" w:rsidRDefault="00FC6792">
      <w:pPr>
        <w:pStyle w:val="Kommentaaritekst"/>
      </w:pPr>
      <w:r>
        <w:rPr>
          <w:rStyle w:val="Kommentaariviide"/>
        </w:rPr>
        <w:annotationRef/>
      </w:r>
      <w:r w:rsidRPr="0B9ABB53">
        <w:t>Võiks seda ehk arutada telefonis enne kui VIIS-i esitate eelnõu, et kuidas Teie hinnangul EN ja seaduse loogikat arvestades see kõige parem oleks ja siis ma saaks normitehnika mõttes ja sõnastamisega kaasa mõelda.</w:t>
      </w:r>
    </w:p>
  </w:comment>
  <w:comment w:id="35" w:author="Maarja-Liis Lall - JUSTDIGI" w:date="2026-01-13T10:01:00Z" w:initials="MJ">
    <w:p w14:paraId="71D34BC2" w14:textId="101FC292" w:rsidR="003D0688" w:rsidRDefault="003D0688">
      <w:r>
        <w:annotationRef/>
      </w:r>
      <w:r w:rsidRPr="6A6D6DEC">
        <w:t>jao ja § 81 pealkirja korduvuse vältimiseks parem jao pealkirjas registreering.</w:t>
      </w:r>
    </w:p>
  </w:comment>
  <w:comment w:id="36" w:author="Maarja-Liis Lall - JUSTDIGI" w:date="1900-01-01T00:00:00Z" w:initials="MJ">
    <w:p w14:paraId="0FF07FD3" w14:textId="737C3966" w:rsidR="00000000" w:rsidRDefault="00000000">
      <w:pPr>
        <w:pStyle w:val="Kommentaaritekst"/>
      </w:pPr>
      <w:r>
        <w:rPr>
          <w:rStyle w:val="Kommentaariviide"/>
        </w:rPr>
        <w:annotationRef/>
      </w:r>
      <w:r w:rsidRPr="4CA77DFC">
        <w:t>Kas ehk panna siia viite juurde §-le 80: "Paikse heiteallika käitaja tegevuse käesoleva seaduse § 80 alusel registreerib Keskkonnaamet", oleks nii ok?</w:t>
      </w:r>
    </w:p>
  </w:comment>
  <w:comment w:id="37" w:author="Maarja-Liis Lall - JUSTDIGI" w:date="2026-01-15T13:25:00Z" w:initials="MJ">
    <w:p w14:paraId="2F1B8A46" w14:textId="4681BA0B" w:rsidR="00D97633" w:rsidRDefault="00D97633">
      <w:pPr>
        <w:pStyle w:val="Kommentaaritekst"/>
      </w:pPr>
      <w:r>
        <w:rPr>
          <w:rStyle w:val="Kommentaariviide"/>
        </w:rPr>
        <w:annotationRef/>
      </w:r>
      <w:r w:rsidRPr="465145EB">
        <w:t>kas ma saan õigesti aru, et AÕKS § 29 sätestab kohustused kõikidele paikse heiteallika käitajatele, sh neile, kel pole § 80 alusel registreerimiskohustust?</w:t>
      </w:r>
    </w:p>
  </w:comment>
  <w:comment w:id="38" w:author="Maarja-Liis Lall - JUSTDIGI" w:date="2026-01-15T13:27:00Z" w:initials="MJ">
    <w:p w14:paraId="5878BF2D" w14:textId="13B9BA62" w:rsidR="00D97633" w:rsidRDefault="00D97633">
      <w:pPr>
        <w:pStyle w:val="Kommentaaritekst"/>
      </w:pPr>
      <w:r>
        <w:rPr>
          <w:rStyle w:val="Kommentaariviide"/>
        </w:rPr>
        <w:annotationRef/>
      </w:r>
      <w:r w:rsidRPr="764B3E30">
        <w:t>Ma jäin lihtsalt mõtlema, et kas see lg 2 asukoht on siin kõige parem.</w:t>
      </w:r>
    </w:p>
  </w:comment>
  <w:comment w:id="39" w:author="Maarja-Liis Lall - JUSTDIGI" w:date="1900-01-01T00:00:00Z" w:initials="MJ">
    <w:p w14:paraId="3B8D808A" w14:textId="7545D0A0" w:rsidR="00AB6C55" w:rsidRDefault="00AB6C55">
      <w:pPr>
        <w:pStyle w:val="Kommentaaritekst"/>
      </w:pPr>
      <w:r>
        <w:rPr>
          <w:rStyle w:val="Kommentaariviide"/>
        </w:rPr>
        <w:annotationRef/>
      </w:r>
      <w:r w:rsidRPr="5AAE4565">
        <w:t>Samuti ma jäin mõtlema, et kas siin oleks hea täiendada seda selliselt, et "Käesoleva jao alusel registreeritud paikse heiteallika käitajale (edaspidi registreeringu omaja) ... "</w:t>
      </w:r>
    </w:p>
  </w:comment>
  <w:comment w:id="40" w:author="Mari Koik - JUSTDIGI" w:date="2026-01-08T12:05:00Z" w:initials="MK">
    <w:p w14:paraId="7C5177E2" w14:textId="2584D246" w:rsidR="00B26D32" w:rsidRDefault="00701BD7" w:rsidP="00B26D32">
      <w:pPr>
        <w:pStyle w:val="Kommentaaritekst"/>
        <w:ind w:left="0" w:firstLine="0"/>
        <w:jc w:val="left"/>
      </w:pPr>
      <w:r>
        <w:rPr>
          <w:rStyle w:val="Kommentaariviide"/>
        </w:rPr>
        <w:annotationRef/>
      </w:r>
      <w:r w:rsidR="00B26D32">
        <w:t>"Laienema" selline kasutus ei ole soovitatav.</w:t>
      </w:r>
    </w:p>
  </w:comment>
  <w:comment w:id="50" w:author="Maarja-Liis Lall - JUSTDIGI" w:date="2026-01-15T13:15:00Z" w:initials="MJ">
    <w:p w14:paraId="575D6B4B" w14:textId="4BCD8E5C" w:rsidR="00D97633" w:rsidRDefault="00D97633">
      <w:pPr>
        <w:pStyle w:val="Kommentaaritekst"/>
      </w:pPr>
      <w:r>
        <w:rPr>
          <w:rStyle w:val="Kommentaariviide"/>
        </w:rPr>
        <w:annotationRef/>
      </w:r>
      <w:r w:rsidRPr="5F8AD243">
        <w:t>kas parem oleks "heiteallika"? Sest siin seaduses pigem räägitakse heiteallikast (§ 19) ja käitist väga ei kasutata. Samas see pole vale, sest käitis vist laiem mõiste (KEÜS § 6 lg 1)?</w:t>
      </w:r>
    </w:p>
  </w:comment>
  <w:comment w:id="51" w:author="Maarja-Liis Lall - JUSTDIGI" w:date="2026-01-15T13:15:00Z" w:initials="MJ">
    <w:p w14:paraId="0C751FCC" w14:textId="2F3E89C7" w:rsidR="00D97633" w:rsidRDefault="00D97633">
      <w:pPr>
        <w:pStyle w:val="Kommentaaritekst"/>
      </w:pPr>
      <w:r>
        <w:rPr>
          <w:rStyle w:val="Kommentaariviide"/>
        </w:rPr>
        <w:annotationRef/>
      </w:r>
      <w:r w:rsidRPr="2546180A">
        <w:t>kas parem oleks "heiteallika"?</w:t>
      </w:r>
    </w:p>
  </w:comment>
  <w:comment w:id="55" w:author="Mari Koik - JUSTDIGI" w:date="2026-01-08T16:56:00Z" w:initials="MK">
    <w:p w14:paraId="70DE8AC5" w14:textId="77777777" w:rsidR="002B2EE7" w:rsidRDefault="00116D99" w:rsidP="002B2EE7">
      <w:pPr>
        <w:pStyle w:val="Kommentaaritekst"/>
        <w:ind w:left="0" w:firstLine="0"/>
        <w:jc w:val="left"/>
      </w:pPr>
      <w:r>
        <w:rPr>
          <w:rStyle w:val="Kommentaariviide"/>
        </w:rPr>
        <w:annotationRef/>
      </w:r>
      <w:r w:rsidR="002B2EE7">
        <w:t xml:space="preserve">Siin ja edaspidi proovisin sõnastada nii, et sõna "andmed" kasutataks ainult siis, kui vaja. Kui saab ilma, on parem ilma: nt </w:t>
      </w:r>
      <w:r w:rsidR="002B2EE7">
        <w:rPr>
          <w:i/>
          <w:iCs/>
        </w:rPr>
        <w:t>heitkogus</w:t>
      </w:r>
      <w:r w:rsidR="002B2EE7">
        <w:t xml:space="preserve">, mitte </w:t>
      </w:r>
      <w:r w:rsidR="002B2EE7">
        <w:rPr>
          <w:i/>
          <w:iCs/>
        </w:rPr>
        <w:t>andmed heitkoguse kohta</w:t>
      </w:r>
      <w:r w:rsidR="002B2EE7">
        <w:t xml:space="preserve">; </w:t>
      </w:r>
      <w:r w:rsidR="002B2EE7">
        <w:rPr>
          <w:i/>
          <w:iCs/>
        </w:rPr>
        <w:t>piirväärtus</w:t>
      </w:r>
      <w:r w:rsidR="002B2EE7">
        <w:t xml:space="preserve">, mitte </w:t>
      </w:r>
      <w:r w:rsidR="002B2EE7">
        <w:rPr>
          <w:i/>
          <w:iCs/>
        </w:rPr>
        <w:t>andmed piirväärtuse kohta</w:t>
      </w:r>
      <w:r w:rsidR="002B2EE7">
        <w:t>. Jne.</w:t>
      </w:r>
    </w:p>
  </w:comment>
  <w:comment w:id="52" w:author="Maarja-Liis Lall - JUSTDIGI" w:date="2026-01-15T14:07:00Z" w:initials="MJ">
    <w:p w14:paraId="179B7FD6" w14:textId="27D6225B" w:rsidR="008A27CC" w:rsidRDefault="008A27CC">
      <w:pPr>
        <w:pStyle w:val="Kommentaaritekst"/>
      </w:pPr>
      <w:r>
        <w:rPr>
          <w:rStyle w:val="Kommentaariviide"/>
        </w:rPr>
        <w:annotationRef/>
      </w:r>
      <w:r w:rsidRPr="1BA69B62">
        <w:t>mõttekoht: kas siin p-d 7-11 ei kattu osaliselt §-ga 102, millele viidatakse § 81 lg-s 2?</w:t>
      </w:r>
    </w:p>
  </w:comment>
  <w:comment w:id="82" w:author="Mari Koik - JUSTDIGI" w:date="2026-01-08T15:37:00Z" w:initials="MK">
    <w:p w14:paraId="6CC151E7" w14:textId="79B28D0B" w:rsidR="004A7A2E" w:rsidRDefault="004A7A2E" w:rsidP="004A7A2E">
      <w:pPr>
        <w:pStyle w:val="Kommentaaritekst"/>
        <w:ind w:left="0" w:firstLine="0"/>
        <w:jc w:val="left"/>
      </w:pPr>
      <w:r>
        <w:rPr>
          <w:rStyle w:val="Kommentaariviide"/>
        </w:rPr>
        <w:annotationRef/>
      </w:r>
      <w:r>
        <w:t>Mitte arvutus ei ole õhukihis, vaid hajumine.</w:t>
      </w:r>
    </w:p>
  </w:comment>
  <w:comment w:id="85" w:author="Maarja-Liis Lall - JUSTDIGI" w:date="2026-01-15T14:41:00Z" w:initials="MJ">
    <w:p w14:paraId="06D0974C" w14:textId="2449B75B" w:rsidR="007E2B9B" w:rsidRDefault="007E2B9B">
      <w:pPr>
        <w:pStyle w:val="Kommentaaritekst"/>
      </w:pPr>
      <w:r>
        <w:rPr>
          <w:rStyle w:val="Kommentaariviide"/>
        </w:rPr>
        <w:annotationRef/>
      </w:r>
      <w:r w:rsidRPr="15BCA3F6">
        <w:t>kas vajalik, kui §-s ongi ainult need lõiked</w:t>
      </w:r>
    </w:p>
  </w:comment>
  <w:comment w:id="87" w:author="Mari Koik - JUSTDIGI" w:date="2026-01-08T15:39:00Z" w:initials="MK">
    <w:p w14:paraId="09B73031" w14:textId="77777777" w:rsidR="000F161C" w:rsidRDefault="000F161C" w:rsidP="000F161C">
      <w:pPr>
        <w:pStyle w:val="Kommentaaritekst"/>
        <w:ind w:left="0" w:firstLine="0"/>
        <w:jc w:val="left"/>
      </w:pPr>
      <w:r>
        <w:rPr>
          <w:rStyle w:val="Kommentaariviide"/>
        </w:rPr>
        <w:annotationRef/>
      </w:r>
      <w:r>
        <w:t>Ühtlus kehtiva AÕKSiga</w:t>
      </w:r>
    </w:p>
  </w:comment>
  <w:comment w:id="92" w:author="Mari Koik - JUSTDIGI" w:date="2026-01-08T15:41:00Z" w:initials="MK">
    <w:p w14:paraId="35ABC5DE" w14:textId="77777777" w:rsidR="005806C3" w:rsidRDefault="005806C3" w:rsidP="005806C3">
      <w:pPr>
        <w:pStyle w:val="Kommentaaritekst"/>
        <w:ind w:left="0" w:firstLine="0"/>
        <w:jc w:val="left"/>
      </w:pPr>
      <w:r>
        <w:rPr>
          <w:rStyle w:val="Kommentaariviide"/>
        </w:rPr>
        <w:annotationRef/>
      </w:r>
      <w:r>
        <w:t>t ära</w:t>
      </w:r>
    </w:p>
  </w:comment>
  <w:comment w:id="94" w:author="Maarja-Liis Lall - JUSTDIGI" w:date="1900-01-01T00:00:00Z" w:initials="MJ">
    <w:p w14:paraId="77E86E46" w14:textId="77777777" w:rsidR="006A2F56" w:rsidRDefault="00000000" w:rsidP="006A2F56">
      <w:pPr>
        <w:pStyle w:val="Kommentaaritekst"/>
        <w:ind w:left="0" w:firstLine="0"/>
        <w:jc w:val="left"/>
      </w:pPr>
      <w:r>
        <w:rPr>
          <w:rStyle w:val="Kommentaariviide"/>
        </w:rPr>
        <w:annotationRef/>
      </w:r>
      <w:r w:rsidR="006A2F56">
        <w:t xml:space="preserve">kuna ei registreerita käitaja tegevust, kas nii sobiks: Registreering kantakse keskkonnaotsuste infosüsteemi ja registreeringu andmise otsus tehakse taotlejale kättesaadavaks samas infosüsteemis. </w:t>
      </w:r>
    </w:p>
  </w:comment>
  <w:comment w:id="95" w:author="Maarja-Liis Lall - JUSTDIGI" w:date="2026-01-13T10:01:00Z" w:initials="MJ">
    <w:p w14:paraId="7C13F096" w14:textId="2CFA4AD2" w:rsidR="003D0688" w:rsidRDefault="003D0688">
      <w:r>
        <w:annotationRef/>
      </w:r>
      <w:r w:rsidRPr="6BED7FCD">
        <w:t>kas p 11 ei peaks ka viites olema?</w:t>
      </w:r>
    </w:p>
  </w:comment>
  <w:comment w:id="97" w:author="Maarja-Liis Lall - JUSTDIGI" w:date="2026-01-15T14:44:00Z" w:initials="MJ">
    <w:p w14:paraId="7D00F640" w14:textId="3A5CC032" w:rsidR="00AB6C55" w:rsidRDefault="00AB6C55">
      <w:pPr>
        <w:pStyle w:val="Kommentaaritekst"/>
      </w:pPr>
      <w:r>
        <w:rPr>
          <w:rStyle w:val="Kommentaariviide"/>
        </w:rPr>
        <w:annotationRef/>
      </w:r>
      <w:r w:rsidRPr="41D1021B">
        <w:t>kas see on siin õige sõna? ei lähe kokku hästi viidetega.</w:t>
      </w:r>
    </w:p>
  </w:comment>
  <w:comment w:id="99" w:author="Maarja-Liis Lall - JUSTDIGI" w:date="1900-01-01T00:00:00Z" w:initials="MJ">
    <w:p w14:paraId="7C016158" w14:textId="056380D6" w:rsidR="00000000" w:rsidRDefault="00000000">
      <w:pPr>
        <w:pStyle w:val="Kommentaaritekst"/>
      </w:pPr>
      <w:r>
        <w:rPr>
          <w:rStyle w:val="Kommentaariviide"/>
        </w:rPr>
        <w:annotationRef/>
      </w:r>
      <w:r w:rsidRPr="7662203E">
        <w:t>Meile tundub, et siin on tähtajaline registreering.</w:t>
      </w:r>
    </w:p>
    <w:p w14:paraId="3C8B774C" w14:textId="7531E2FC" w:rsidR="00000000" w:rsidRDefault="00000000">
      <w:pPr>
        <w:pStyle w:val="Kommentaaritekst"/>
      </w:pPr>
      <w:r w:rsidRPr="3BADB1A5">
        <w:t> </w:t>
      </w:r>
    </w:p>
    <w:p w14:paraId="2ABCF208" w14:textId="7C071AA5" w:rsidR="00000000" w:rsidRDefault="00000000">
      <w:pPr>
        <w:pStyle w:val="Kommentaaritekst"/>
      </w:pPr>
      <w:r w:rsidRPr="0BB41CAF">
        <w:t xml:space="preserve">§ 84 ütleb üldreegli, et "käesoleva seaduse § 80 lõikes 1 nimetatud isiku tegevus registreeritakse </w:t>
      </w:r>
      <w:r w:rsidRPr="072F2AE3">
        <w:rPr>
          <w:b/>
          <w:bCs/>
        </w:rPr>
        <w:t>tähtajatult</w:t>
      </w:r>
      <w:r w:rsidRPr="5C3691B6">
        <w:t>, välja arvatud juhul, kui registreeringut taotletakse tähtajaliselt.". See tähendab, et põhimõtteliselt on registreering vaikimisi tähtajatu, kuid poolte soovil või eritingimusel võib see olla tähtajaline.</w:t>
      </w:r>
    </w:p>
    <w:p w14:paraId="0127986E" w14:textId="280D8BD7" w:rsidR="00000000" w:rsidRDefault="00000000">
      <w:pPr>
        <w:pStyle w:val="Kommentaaritekst"/>
      </w:pPr>
      <w:r w:rsidRPr="0B3D260E">
        <w:t> </w:t>
      </w:r>
    </w:p>
    <w:p w14:paraId="69FED131" w14:textId="3CA39C4F" w:rsidR="00000000" w:rsidRDefault="00000000">
      <w:pPr>
        <w:pStyle w:val="Kommentaaritekst"/>
      </w:pPr>
      <w:r w:rsidRPr="79EEE269">
        <w:t xml:space="preserve">Lg 8 on erijuhtum "kui registreering taotletakse ajutisele katlamajale". Samuti on seal osaline </w:t>
      </w:r>
      <w:r w:rsidRPr="3769AC69">
        <w:rPr>
          <w:b/>
          <w:bCs/>
        </w:rPr>
        <w:t>ajaline piirang</w:t>
      </w:r>
      <w:r w:rsidRPr="5DC2B910">
        <w:t xml:space="preserve"> "periood uues asukohas ei tohi olla pikem kui </w:t>
      </w:r>
      <w:r w:rsidRPr="16D2B7E4">
        <w:rPr>
          <w:b/>
          <w:bCs/>
        </w:rPr>
        <w:t>üks aasta</w:t>
      </w:r>
      <w:r w:rsidRPr="7D293487">
        <w:t>".</w:t>
      </w:r>
    </w:p>
    <w:p w14:paraId="067714D9" w14:textId="25B92F5A" w:rsidR="00000000" w:rsidRDefault="00000000">
      <w:pPr>
        <w:pStyle w:val="Kommentaaritekst"/>
      </w:pPr>
      <w:r w:rsidRPr="03BA26AF">
        <w:t> </w:t>
      </w:r>
    </w:p>
    <w:p w14:paraId="19680BB8" w14:textId="2D580DC6" w:rsidR="00000000" w:rsidRDefault="00000000">
      <w:pPr>
        <w:pStyle w:val="Kommentaaritekst"/>
      </w:pPr>
      <w:r w:rsidRPr="1BD6307C">
        <w:t>Seega mulle tundub, et lg 8 registreering on tähtajaline. Siiski kuna registreering on HMS tähenduses toiming, siis kohalduvad HMS-i sättes. HMS § 53 lg 1 p 1 kohaselt on haldusorganil õigus piirata haldusakti kehtivusaega kindlaksmääratud tähtpäevaga (haldusakti kõrvaltingimus).</w:t>
      </w:r>
    </w:p>
    <w:p w14:paraId="57C0AAE7" w14:textId="573F6A09" w:rsidR="00000000" w:rsidRDefault="00000000">
      <w:pPr>
        <w:pStyle w:val="Kommentaaritekst"/>
      </w:pPr>
    </w:p>
    <w:p w14:paraId="023EE8FA" w14:textId="09E1407D" w:rsidR="00000000" w:rsidRDefault="00000000">
      <w:pPr>
        <w:pStyle w:val="Kommentaaritekst"/>
      </w:pPr>
      <w:r w:rsidRPr="46520828">
        <w:t xml:space="preserve">Palume seletuskirjas lahti kirjutada, et lg 8 on erand ja tuuagi siia HMSi selgituse. </w:t>
      </w:r>
    </w:p>
  </w:comment>
  <w:comment w:id="108" w:author="Maarja-Liis Lall - JUSTDIGI" w:date="1900-01-01T00:00:00Z" w:initials="MJ">
    <w:p w14:paraId="237C085F" w14:textId="486685D7" w:rsidR="008A27CC" w:rsidRDefault="008A27CC">
      <w:pPr>
        <w:pStyle w:val="Kommentaaritekst"/>
      </w:pPr>
      <w:r>
        <w:rPr>
          <w:rStyle w:val="Kommentaariviide"/>
        </w:rPr>
        <w:annotationRef/>
      </w:r>
      <w:r w:rsidRPr="4D7A0B23">
        <w:t>Jääme enda märkuse juurde, et seda võiks eelnõus täpsustada, nt ajutise registreeringu või tähtajalise registreeringu periood vms sobiv.</w:t>
      </w:r>
    </w:p>
  </w:comment>
  <w:comment w:id="109" w:author="Mari Koik - JUSTDIGI" w:date="2026-01-08T17:12:00Z" w:initials="MK">
    <w:p w14:paraId="4F96AB14" w14:textId="77777777" w:rsidR="00C85548" w:rsidRDefault="00C85548" w:rsidP="00C85548">
      <w:pPr>
        <w:pStyle w:val="Kommentaaritekst"/>
        <w:ind w:left="0" w:firstLine="0"/>
        <w:jc w:val="left"/>
      </w:pPr>
      <w:r>
        <w:rPr>
          <w:rStyle w:val="Kommentaariviide"/>
        </w:rPr>
        <w:annotationRef/>
      </w:r>
      <w:r>
        <w:t>t ära</w:t>
      </w:r>
    </w:p>
  </w:comment>
  <w:comment w:id="116" w:author="Mari Koik - JUSTDIGI" w:date="2026-01-08T17:13:00Z" w:initials="MK">
    <w:p w14:paraId="119982C2" w14:textId="77777777" w:rsidR="00C85548" w:rsidRDefault="00C85548" w:rsidP="00C85548">
      <w:pPr>
        <w:pStyle w:val="Kommentaaritekst"/>
        <w:ind w:left="0" w:firstLine="0"/>
        <w:jc w:val="left"/>
      </w:pPr>
      <w:r>
        <w:rPr>
          <w:rStyle w:val="Kommentaariviide"/>
        </w:rPr>
        <w:annotationRef/>
      </w:r>
      <w:r>
        <w:t>Kas nii?</w:t>
      </w:r>
    </w:p>
  </w:comment>
  <w:comment w:id="123" w:author="Mari Koik - JUSTDIGI" w:date="2026-01-05T16:46:00Z" w:initials="MK">
    <w:p w14:paraId="7AFD82A1" w14:textId="1239B120" w:rsidR="00AA171B" w:rsidRDefault="00AA171B" w:rsidP="00AA171B">
      <w:pPr>
        <w:pStyle w:val="Kommentaaritekst"/>
        <w:ind w:left="0" w:firstLine="0"/>
        <w:jc w:val="left"/>
      </w:pPr>
      <w:r>
        <w:rPr>
          <w:rStyle w:val="Kommentaariviide"/>
        </w:rPr>
        <w:annotationRef/>
      </w:r>
      <w:r>
        <w:t>Kas nii?</w:t>
      </w:r>
    </w:p>
  </w:comment>
  <w:comment w:id="129" w:author="Mari Koik - JUSTDIGI" w:date="2026-01-08T17:06:00Z" w:initials="MK">
    <w:p w14:paraId="2244A71B" w14:textId="77777777" w:rsidR="001A3900" w:rsidRDefault="001A3900" w:rsidP="001A3900">
      <w:pPr>
        <w:pStyle w:val="Kommentaaritekst"/>
        <w:ind w:left="0" w:firstLine="0"/>
        <w:jc w:val="left"/>
      </w:pPr>
      <w:r>
        <w:rPr>
          <w:rStyle w:val="Kommentaariviide"/>
        </w:rPr>
        <w:annotationRef/>
      </w:r>
      <w:r>
        <w:t>Ühtlustasin pealkirjaga. Sama järgmises lõikes.</w:t>
      </w:r>
    </w:p>
  </w:comment>
  <w:comment w:id="138" w:author="Maarja-Liis Lall - JUSTDIGI" w:date="2026-01-15T13:45:00Z" w:initials="MJ">
    <w:p w14:paraId="46264164" w14:textId="44A59337" w:rsidR="00F44823" w:rsidRDefault="00F44823">
      <w:pPr>
        <w:pStyle w:val="Kommentaaritekst"/>
      </w:pPr>
      <w:r>
        <w:rPr>
          <w:rStyle w:val="Kommentaariviide"/>
        </w:rPr>
        <w:annotationRef/>
      </w:r>
      <w:r w:rsidRPr="2CD6831A">
        <w:t>kas siin jääb ka mingi diskretsioon registreeringu andjale mitte muuta registreeringut? Kui jah, siis kas ei peaks olema sõnastatud hoopis "registreeringu andja otsustab registreeringu muutmise kümne päeva ..."? Kui leiate, et nii õigem, tuleks teha sama muudatus ka järgmises lõikes. Samuti tuleks seletuskirja täiendada.</w:t>
      </w:r>
    </w:p>
  </w:comment>
  <w:comment w:id="146" w:author="Mari Koik - JUSTDIGI" w:date="2026-01-08T17:07:00Z" w:initials="MK">
    <w:p w14:paraId="3C13915F" w14:textId="77777777" w:rsidR="00C85548" w:rsidRDefault="006F7298" w:rsidP="00C85548">
      <w:pPr>
        <w:pStyle w:val="Kommentaaritekst"/>
        <w:ind w:left="0" w:firstLine="0"/>
        <w:jc w:val="left"/>
      </w:pPr>
      <w:r>
        <w:rPr>
          <w:rStyle w:val="Kommentaariviide"/>
        </w:rPr>
        <w:annotationRef/>
      </w:r>
      <w:r w:rsidR="00C85548">
        <w:t>Sõna "registreering" oli hirmus palju. Proovisin selle kasutust optimeerida.</w:t>
      </w:r>
    </w:p>
  </w:comment>
  <w:comment w:id="149" w:author="Mari Koik - JUSTDIGI" w:date="2026-01-08T16:10:00Z" w:initials="MK">
    <w:p w14:paraId="25CFA8C8" w14:textId="42BD20C2" w:rsidR="00BD612D" w:rsidRDefault="00BD612D" w:rsidP="00BD612D">
      <w:pPr>
        <w:pStyle w:val="Kommentaaritekst"/>
        <w:ind w:left="0" w:firstLine="0"/>
        <w:jc w:val="left"/>
      </w:pPr>
      <w:r>
        <w:rPr>
          <w:rStyle w:val="Kommentaariviide"/>
        </w:rPr>
        <w:annotationRef/>
      </w:r>
      <w:r>
        <w:t>Kas võis selle välja jätta? Mujal ei ole sellist sõnaühendit.</w:t>
      </w:r>
    </w:p>
  </w:comment>
  <w:comment w:id="152" w:author="Mari Koik - JUSTDIGI" w:date="2026-01-08T17:08:00Z" w:initials="MK">
    <w:p w14:paraId="30690428" w14:textId="77777777" w:rsidR="006F7298" w:rsidRDefault="006F7298" w:rsidP="006F7298">
      <w:pPr>
        <w:pStyle w:val="Kommentaaritekst"/>
        <w:ind w:left="0" w:firstLine="0"/>
        <w:jc w:val="left"/>
      </w:pPr>
      <w:r>
        <w:rPr>
          <w:rStyle w:val="Kommentaariviide"/>
        </w:rPr>
        <w:annotationRef/>
      </w:r>
      <w:r>
        <w:t>Proovisin järgida mingit ühtlast süsteemi "sõna" ja "tekstiosa" valikul.</w:t>
      </w:r>
    </w:p>
  </w:comment>
  <w:comment w:id="158" w:author="Maarja-Liis Lall - JUSTDIGI" w:date="2026-01-15T12:44:00Z" w:initials="MJ">
    <w:p w14:paraId="1C0D0E79" w14:textId="38724E56" w:rsidR="00FC6792" w:rsidRDefault="00FC6792">
      <w:pPr>
        <w:pStyle w:val="Kommentaaritekst"/>
      </w:pPr>
      <w:r>
        <w:rPr>
          <w:rStyle w:val="Kommentaariviide"/>
        </w:rPr>
        <w:annotationRef/>
      </w:r>
      <w:r w:rsidRPr="185E4B7A">
        <w:t>lõike 1?</w:t>
      </w:r>
    </w:p>
  </w:comment>
  <w:comment w:id="168" w:author="Mari Koik - JUSTDIGI" w:date="2026-01-06T18:26:00Z" w:initials="MK">
    <w:p w14:paraId="50064276" w14:textId="77777777" w:rsidR="00CA665D" w:rsidRDefault="00CA665D" w:rsidP="00CA665D">
      <w:pPr>
        <w:pStyle w:val="Kommentaaritekst"/>
        <w:ind w:left="0" w:firstLine="0"/>
        <w:jc w:val="left"/>
      </w:pPr>
      <w:r>
        <w:rPr>
          <w:rStyle w:val="Kommentaariviide"/>
        </w:rPr>
        <w:annotationRef/>
      </w:r>
      <w:r>
        <w:t>t ära</w:t>
      </w:r>
    </w:p>
  </w:comment>
  <w:comment w:id="172" w:author="Maarja-Liis Lall - JUSTDIGI" w:date="2026-01-14T14:15:00Z" w:initials="MJ">
    <w:p w14:paraId="3D5CC55F" w14:textId="45210354" w:rsidR="003D0688" w:rsidRDefault="003D0688">
      <w:r>
        <w:annotationRef/>
      </w:r>
      <w:r w:rsidRPr="7EFD90D5">
        <w:t>Siit puudu struktuuriosade korrastamiseks muutmiskäsk: seaduse 4. peatüki 3. jagu loetakse 4. peatüki 5. jaoks.</w:t>
      </w:r>
    </w:p>
  </w:comment>
  <w:comment w:id="173" w:author="Maarja-Liis Lall - JUSTDIGI" w:date="1900-01-01T00:00:00Z" w:initials="MJ">
    <w:p w14:paraId="38ADFCD1" w14:textId="1E56D2F9" w:rsidR="008A27CC" w:rsidRDefault="008A27CC">
      <w:pPr>
        <w:pStyle w:val="Kommentaaritekst"/>
      </w:pPr>
      <w:r>
        <w:rPr>
          <w:rStyle w:val="Kommentaariviide"/>
        </w:rPr>
        <w:annotationRef/>
      </w:r>
      <w:r w:rsidRPr="1EE9A987">
        <w:t xml:space="preserve">Selle muudatusega tekib see küsimus, et see lõige iseenesest ei sätesta KLIM-i ega KKA kohsutust küsitlusi korraldada, vaid keskkonnakaitseloa omajala kohustuse esitada andmeid. Kust see kohustus tulenes KLIM-ile ja kust see nüüd tuleneb agentuurile? Kui ei tulenenenud kuskil varasemalt, kas siis peaks täiendama seda normi või </w:t>
      </w:r>
      <w:hyperlink r:id="rId1">
        <w:r w:rsidRPr="61AD4AA9">
          <w:rPr>
            <w:rStyle w:val="Hperlink"/>
          </w:rPr>
          <w:t>Keskkonnaagentuuri põhimäärus–Riigi Teataja</w:t>
        </w:r>
      </w:hyperlink>
      <w:r w:rsidRPr="51993FF2">
        <w:t>? Palume seega täiendada eelnõu/seletuskirja (sh nii konkreetse punkti selgitust kui ka rakendusaktide osa vajadusel).</w:t>
      </w:r>
    </w:p>
  </w:comment>
  <w:comment w:id="177" w:author="Maarja-Liis Lall - JUSTDIGI" w:date="2026-01-15T14:17:00Z" w:initials="MJ">
    <w:p w14:paraId="1EF0415B" w14:textId="3383A838" w:rsidR="008A27CC" w:rsidRDefault="008A27CC">
      <w:pPr>
        <w:pStyle w:val="Kommentaaritekst"/>
      </w:pPr>
      <w:r>
        <w:rPr>
          <w:rStyle w:val="Kommentaariviide"/>
        </w:rPr>
        <w:annotationRef/>
      </w:r>
      <w:r w:rsidRPr="6B1B248B">
        <w:t>siin peaks korra selle mõiste kasutuse läbi vaatama. õhusaasteluba ei võrdu keskkonnaluba -</w:t>
      </w:r>
      <w:r w:rsidRPr="4BF351F4">
        <w:rPr>
          <w:b/>
          <w:bCs/>
        </w:rPr>
        <w:t xml:space="preserve"> </w:t>
      </w:r>
      <w:r w:rsidRPr="6424C58D">
        <w:t>kas kavatsetakse muuta ainult neid loa osasid, mis puudutavad õhusaastet, või laiemalt.</w:t>
      </w:r>
    </w:p>
  </w:comment>
  <w:comment w:id="178" w:author="Mari Koik - JUSTDIGI" w:date="2026-01-08T16:40:00Z" w:initials="MK">
    <w:p w14:paraId="230DD889" w14:textId="77777777" w:rsidR="00C2376D" w:rsidRDefault="00E501DC" w:rsidP="00C2376D">
      <w:pPr>
        <w:pStyle w:val="Kommentaaritekst"/>
        <w:ind w:left="0" w:firstLine="0"/>
        <w:jc w:val="left"/>
      </w:pPr>
      <w:r>
        <w:rPr>
          <w:rStyle w:val="Kommentaariviide"/>
        </w:rPr>
        <w:annotationRef/>
      </w:r>
      <w:r w:rsidR="00C2376D">
        <w:t xml:space="preserve">Pakun lihtsama sõnastuse: </w:t>
      </w:r>
      <w:r w:rsidR="00C2376D">
        <w:rPr>
          <w:i/>
          <w:iCs/>
        </w:rPr>
        <w:t>luba ei pea olema</w:t>
      </w:r>
      <w:r w:rsidR="00C2376D">
        <w:t xml:space="preserve"> ja </w:t>
      </w:r>
      <w:r w:rsidR="00C2376D">
        <w:rPr>
          <w:i/>
          <w:iCs/>
        </w:rPr>
        <w:t>tegevus tuleb registreerida</w:t>
      </w:r>
      <w:r w:rsidR="00C2376D">
        <w:t xml:space="preserve"> (pro </w:t>
      </w:r>
      <w:r w:rsidR="00C2376D">
        <w:rPr>
          <w:i/>
          <w:iCs/>
        </w:rPr>
        <w:t>puudub loa omamise kohustus</w:t>
      </w:r>
      <w:r w:rsidR="00C2376D">
        <w:t xml:space="preserve"> ja </w:t>
      </w:r>
      <w:r w:rsidR="00C2376D">
        <w:rPr>
          <w:i/>
          <w:iCs/>
        </w:rPr>
        <w:t>kehtib tegevuse registreerimise kohustus</w:t>
      </w:r>
      <w:r w:rsidR="00C2376D">
        <w:t>).</w:t>
      </w:r>
    </w:p>
  </w:comment>
  <w:comment w:id="187" w:author="Maarja-Liis Lall - JUSTDIGI" w:date="2026-01-15T14:14:00Z" w:initials="MJ">
    <w:p w14:paraId="3B42998F" w14:textId="407530B7" w:rsidR="008A27CC" w:rsidRDefault="008A27CC">
      <w:pPr>
        <w:pStyle w:val="Kommentaaritekst"/>
      </w:pPr>
      <w:r>
        <w:rPr>
          <w:rStyle w:val="Kommentaariviide"/>
        </w:rPr>
        <w:annotationRef/>
      </w:r>
      <w:r w:rsidRPr="3C023627">
        <w:t>kas mõeldud on § 80 alusel? Ehk oleks hea viidata?</w:t>
      </w:r>
    </w:p>
  </w:comment>
  <w:comment w:id="190" w:author="Maarja-Liis Lall - JUSTDIGI" w:date="2026-01-15T13:15:00Z" w:initials="MJ">
    <w:p w14:paraId="3CF42209" w14:textId="60A16EE0" w:rsidR="00D97633" w:rsidRDefault="00D97633">
      <w:pPr>
        <w:pStyle w:val="Kommentaaritekst"/>
      </w:pPr>
      <w:r>
        <w:rPr>
          <w:rStyle w:val="Kommentaariviide"/>
        </w:rPr>
        <w:annotationRef/>
      </w:r>
      <w:r w:rsidRPr="2EAB1761">
        <w:t>kas parem oleks "heiteallika"?</w:t>
      </w:r>
    </w:p>
  </w:comment>
  <w:comment w:id="261" w:author="Maarja-Liis Lall - JUSTDIGI" w:date="2026-01-15T14:39:00Z" w:initials="MJ">
    <w:p w14:paraId="0B5E7476" w14:textId="75A2625D" w:rsidR="007E2B9B" w:rsidRDefault="007E2B9B">
      <w:pPr>
        <w:pStyle w:val="Kommentaaritekst"/>
      </w:pPr>
      <w:r>
        <w:rPr>
          <w:rStyle w:val="Kommentaariviide"/>
        </w:rPr>
        <w:annotationRef/>
      </w:r>
      <w:r w:rsidRPr="61C1F2E9">
        <w:t>siin on veidi läbisegi kasutatud "keskkonnaluba omav paikse heiteallika käitaja" ja "keskkonnaloa omaja" - palun vaadake mõistekasutus siin §-s läbivalt üle, et see sobiks AÕKS-i ja eelnõu muudatustega</w:t>
      </w:r>
    </w:p>
  </w:comment>
  <w:comment w:id="254" w:author="Mari Koik - JUSTDIGI" w:date="2026-01-08T16:52:00Z" w:initials="MK">
    <w:p w14:paraId="0DBBCE80" w14:textId="77777777" w:rsidR="00E560B8" w:rsidRDefault="00E560B8" w:rsidP="00E560B8">
      <w:pPr>
        <w:pStyle w:val="Kommentaaritekst"/>
        <w:ind w:left="0" w:firstLine="0"/>
        <w:jc w:val="left"/>
      </w:pPr>
      <w:r>
        <w:rPr>
          <w:rStyle w:val="Kommentaariviide"/>
        </w:rPr>
        <w:annotationRef/>
      </w:r>
      <w:r>
        <w:t>Kas nii võiks?</w:t>
      </w:r>
    </w:p>
  </w:comment>
  <w:comment w:id="277" w:author="Mari Koik - JUSTDIGI" w:date="2026-01-08T17:10:00Z" w:initials="MK">
    <w:p w14:paraId="5803363F" w14:textId="77777777" w:rsidR="002D6369" w:rsidRDefault="002D6369" w:rsidP="002D6369">
      <w:pPr>
        <w:pStyle w:val="Kommentaaritekst"/>
        <w:ind w:left="0" w:firstLine="0"/>
        <w:jc w:val="left"/>
      </w:pPr>
      <w:r>
        <w:rPr>
          <w:rStyle w:val="Kommentaariviide"/>
        </w:rPr>
        <w:annotationRef/>
      </w:r>
      <w:r>
        <w:t>Ühtlustasin eelmiste lõigetega.</w:t>
      </w:r>
    </w:p>
  </w:comment>
  <w:comment w:id="282" w:author="Maarja-Liis Lall - JUSTDIGI" w:date="2026-01-15T13:09:00Z" w:initials="MJ">
    <w:p w14:paraId="3B3A9123" w14:textId="61D20C95" w:rsidR="00D02E97" w:rsidRDefault="00D02E97">
      <w:pPr>
        <w:pStyle w:val="Kommentaaritekst"/>
      </w:pPr>
      <w:r>
        <w:rPr>
          <w:rStyle w:val="Kommentaariviide"/>
        </w:rPr>
        <w:annotationRef/>
      </w:r>
      <w:r w:rsidRPr="3A581B9B">
        <w:t>miks siin just lõikele 2 viide ja mitte tervele §-le 80?</w:t>
      </w:r>
    </w:p>
  </w:comment>
  <w:comment w:id="283" w:author="Maarja-Liis Lall - JUSTDIGI" w:date="2026-01-13T10:02:00Z" w:initials="MJ">
    <w:p w14:paraId="59B9F2F8" w14:textId="3648AAD5" w:rsidR="003D0688" w:rsidRDefault="003D0688">
      <w:r>
        <w:annotationRef/>
      </w:r>
      <w:r w:rsidRPr="78F90C53">
        <w:t>puuduolev punkt</w:t>
      </w:r>
    </w:p>
  </w:comment>
  <w:comment w:id="289" w:author="Maarja-Liis Lall - JUSTDIGI" w:date="2026-01-15T14:33:00Z" w:initials="MJ">
    <w:p w14:paraId="02C59B6D" w14:textId="1A813CDA" w:rsidR="00F81317" w:rsidRDefault="00F81317">
      <w:pPr>
        <w:pStyle w:val="Kommentaaritekst"/>
      </w:pPr>
      <w:r>
        <w:rPr>
          <w:rStyle w:val="Kommentaariviide"/>
        </w:rPr>
        <w:annotationRef/>
      </w:r>
      <w:r w:rsidRPr="055C044A">
        <w:t>kas see on õige viide? kas ei peaks olema viide § 31 lg-le 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092A064" w15:done="0"/>
  <w15:commentEx w15:paraId="3E8AC0EA" w15:done="0"/>
  <w15:commentEx w15:paraId="7CD79C5D" w15:done="0"/>
  <w15:commentEx w15:paraId="2AF03A66" w15:done="0"/>
  <w15:commentEx w15:paraId="1E7CF587" w15:done="0"/>
  <w15:commentEx w15:paraId="5F19546A" w15:paraIdParent="1E7CF587" w15:done="0"/>
  <w15:commentEx w15:paraId="182F9717" w15:paraIdParent="1E7CF587" w15:done="0"/>
  <w15:commentEx w15:paraId="71D34BC2" w15:done="0"/>
  <w15:commentEx w15:paraId="0FF07FD3" w15:done="0"/>
  <w15:commentEx w15:paraId="2F1B8A46" w15:done="0"/>
  <w15:commentEx w15:paraId="5878BF2D" w15:paraIdParent="2F1B8A46" w15:done="0"/>
  <w15:commentEx w15:paraId="3B8D808A" w15:paraIdParent="2F1B8A46" w15:done="0"/>
  <w15:commentEx w15:paraId="7C5177E2" w15:done="0"/>
  <w15:commentEx w15:paraId="575D6B4B" w15:done="0"/>
  <w15:commentEx w15:paraId="0C751FCC" w15:done="0"/>
  <w15:commentEx w15:paraId="70DE8AC5" w15:done="0"/>
  <w15:commentEx w15:paraId="179B7FD6" w15:done="0"/>
  <w15:commentEx w15:paraId="6CC151E7" w15:done="0"/>
  <w15:commentEx w15:paraId="06D0974C" w15:done="0"/>
  <w15:commentEx w15:paraId="09B73031" w15:done="0"/>
  <w15:commentEx w15:paraId="35ABC5DE" w15:done="0"/>
  <w15:commentEx w15:paraId="77E86E46" w15:done="0"/>
  <w15:commentEx w15:paraId="7C13F096" w15:done="0"/>
  <w15:commentEx w15:paraId="7D00F640" w15:done="0"/>
  <w15:commentEx w15:paraId="023EE8FA" w15:done="0"/>
  <w15:commentEx w15:paraId="237C085F" w15:done="0"/>
  <w15:commentEx w15:paraId="4F96AB14" w15:done="0"/>
  <w15:commentEx w15:paraId="119982C2" w15:done="0"/>
  <w15:commentEx w15:paraId="7AFD82A1" w15:done="0"/>
  <w15:commentEx w15:paraId="2244A71B" w15:done="0"/>
  <w15:commentEx w15:paraId="46264164" w15:done="0"/>
  <w15:commentEx w15:paraId="3C13915F" w15:done="0"/>
  <w15:commentEx w15:paraId="25CFA8C8" w15:done="0"/>
  <w15:commentEx w15:paraId="30690428" w15:done="0"/>
  <w15:commentEx w15:paraId="1C0D0E79" w15:done="0"/>
  <w15:commentEx w15:paraId="50064276" w15:done="0"/>
  <w15:commentEx w15:paraId="3D5CC55F" w15:done="0"/>
  <w15:commentEx w15:paraId="38ADFCD1" w15:done="0"/>
  <w15:commentEx w15:paraId="1EF0415B" w15:done="0"/>
  <w15:commentEx w15:paraId="230DD889" w15:done="0"/>
  <w15:commentEx w15:paraId="3B42998F" w15:done="0"/>
  <w15:commentEx w15:paraId="3CF42209" w15:done="0"/>
  <w15:commentEx w15:paraId="0B5E7476" w15:done="0"/>
  <w15:commentEx w15:paraId="0DBBCE80" w15:done="0"/>
  <w15:commentEx w15:paraId="5803363F" w15:done="0"/>
  <w15:commentEx w15:paraId="3B3A9123" w15:done="0"/>
  <w15:commentEx w15:paraId="59B9F2F8" w15:done="0"/>
  <w15:commentEx w15:paraId="02C59B6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86BCB1B" w16cex:dateUtc="2026-01-13T07:49:00Z"/>
  <w16cex:commentExtensible w16cex:durableId="13CAB347" w16cex:dateUtc="2026-01-13T07:52:00Z"/>
  <w16cex:commentExtensible w16cex:durableId="1BCB1A9F" w16cex:dateUtc="2026-01-13T08:00:00Z"/>
  <w16cex:commentExtensible w16cex:durableId="167C8D93" w16cex:dateUtc="2026-01-15T10:37:00Z"/>
  <w16cex:commentExtensible w16cex:durableId="7BBE6DC3" w16cex:dateUtc="2026-01-15T10:21:00Z"/>
  <w16cex:commentExtensible w16cex:durableId="1CFB5FBE" w16cex:dateUtc="2026-01-15T10:22:00Z"/>
  <w16cex:commentExtensible w16cex:durableId="7AD76D4B" w16cex:dateUtc="2026-01-15T10:37:00Z"/>
  <w16cex:commentExtensible w16cex:durableId="6DB6C20C" w16cex:dateUtc="2026-01-13T08:01:00Z"/>
  <w16cex:commentExtensible w16cex:durableId="40E09D97" w16cex:dateUtc="2026-01-15T10:57:00Z"/>
  <w16cex:commentExtensible w16cex:durableId="1C1E2673" w16cex:dateUtc="2026-01-15T11:25:00Z"/>
  <w16cex:commentExtensible w16cex:durableId="366F08BD" w16cex:dateUtc="2026-01-15T11:27:00Z"/>
  <w16cex:commentExtensible w16cex:durableId="2F2FFBA8" w16cex:dateUtc="2026-01-15T11:28:00Z"/>
  <w16cex:commentExtensible w16cex:durableId="7039E741" w16cex:dateUtc="2026-01-08T10:05:00Z"/>
  <w16cex:commentExtensible w16cex:durableId="02C3581F" w16cex:dateUtc="2026-01-15T11:15:00Z"/>
  <w16cex:commentExtensible w16cex:durableId="2DEA8FF9" w16cex:dateUtc="2026-01-15T11:15:00Z"/>
  <w16cex:commentExtensible w16cex:durableId="5E82F23C" w16cex:dateUtc="2026-01-08T14:56:00Z"/>
  <w16cex:commentExtensible w16cex:durableId="3CD99BE3" w16cex:dateUtc="2026-01-15T12:07:00Z"/>
  <w16cex:commentExtensible w16cex:durableId="3121A6D7" w16cex:dateUtc="2026-01-08T13:37:00Z"/>
  <w16cex:commentExtensible w16cex:durableId="69D2CF82" w16cex:dateUtc="2026-01-15T12:41:00Z"/>
  <w16cex:commentExtensible w16cex:durableId="047B7045" w16cex:dateUtc="2026-01-08T13:39:00Z"/>
  <w16cex:commentExtensible w16cex:durableId="15D78686" w16cex:dateUtc="2026-01-08T13:41:00Z"/>
  <w16cex:commentExtensible w16cex:durableId="7E3452F1" w16cex:dateUtc="2026-01-15T10:53:00Z"/>
  <w16cex:commentExtensible w16cex:durableId="71436E35" w16cex:dateUtc="2026-01-13T08:01:00Z"/>
  <w16cex:commentExtensible w16cex:durableId="31B974F7" w16cex:dateUtc="2026-01-15T12:44:00Z"/>
  <w16cex:commentExtensible w16cex:durableId="22640905" w16cex:dateUtc="2026-01-15T12:11:00Z"/>
  <w16cex:commentExtensible w16cex:durableId="39832C2E" w16cex:dateUtc="2026-01-14T14:07:00Z"/>
  <w16cex:commentExtensible w16cex:durableId="520A41E4" w16cex:dateUtc="2026-01-08T15:12:00Z"/>
  <w16cex:commentExtensible w16cex:durableId="251CF330" w16cex:dateUtc="2026-01-08T15:13:00Z"/>
  <w16cex:commentExtensible w16cex:durableId="371CE59C" w16cex:dateUtc="2026-01-05T14:46:00Z"/>
  <w16cex:commentExtensible w16cex:durableId="277305CB" w16cex:dateUtc="2026-01-08T15:06:00Z"/>
  <w16cex:commentExtensible w16cex:durableId="662A91F2" w16cex:dateUtc="2026-01-15T11:45:00Z"/>
  <w16cex:commentExtensible w16cex:durableId="1F1FCD87" w16cex:dateUtc="2026-01-08T15:07:00Z"/>
  <w16cex:commentExtensible w16cex:durableId="7C4ACF23" w16cex:dateUtc="2026-01-08T14:10:00Z"/>
  <w16cex:commentExtensible w16cex:durableId="16DA9B6E" w16cex:dateUtc="2026-01-08T15:08:00Z"/>
  <w16cex:commentExtensible w16cex:durableId="3884F18C" w16cex:dateUtc="2026-01-15T10:44:00Z"/>
  <w16cex:commentExtensible w16cex:durableId="39C65051" w16cex:dateUtc="2026-01-06T16:26:00Z"/>
  <w16cex:commentExtensible w16cex:durableId="6DFF5E6A" w16cex:dateUtc="2026-01-14T12:15:00Z"/>
  <w16cex:commentExtensible w16cex:durableId="237D24ED" w16cex:dateUtc="2026-01-15T11:57:00Z"/>
  <w16cex:commentExtensible w16cex:durableId="3032D36F" w16cex:dateUtc="2026-01-15T12:17:00Z"/>
  <w16cex:commentExtensible w16cex:durableId="1A93C04B" w16cex:dateUtc="2026-01-08T14:40:00Z"/>
  <w16cex:commentExtensible w16cex:durableId="141BC66C" w16cex:dateUtc="2026-01-15T12:14:00Z"/>
  <w16cex:commentExtensible w16cex:durableId="22DEA982" w16cex:dateUtc="2026-01-15T11:15:00Z"/>
  <w16cex:commentExtensible w16cex:durableId="1E2666F9" w16cex:dateUtc="2026-01-15T12:39:00Z"/>
  <w16cex:commentExtensible w16cex:durableId="24116262" w16cex:dateUtc="2026-01-08T14:52:00Z"/>
  <w16cex:commentExtensible w16cex:durableId="1340BA82" w16cex:dateUtc="2026-01-08T15:10:00Z"/>
  <w16cex:commentExtensible w16cex:durableId="4C37F984" w16cex:dateUtc="2026-01-15T11:09:00Z"/>
  <w16cex:commentExtensible w16cex:durableId="08D9D6ED" w16cex:dateUtc="2026-01-13T08:02:00Z"/>
  <w16cex:commentExtensible w16cex:durableId="23728B88" w16cex:dateUtc="2026-01-15T12: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092A064" w16cid:durableId="286BCB1B"/>
  <w16cid:commentId w16cid:paraId="3E8AC0EA" w16cid:durableId="13CAB347"/>
  <w16cid:commentId w16cid:paraId="7CD79C5D" w16cid:durableId="1BCB1A9F"/>
  <w16cid:commentId w16cid:paraId="2AF03A66" w16cid:durableId="167C8D93"/>
  <w16cid:commentId w16cid:paraId="1E7CF587" w16cid:durableId="7BBE6DC3"/>
  <w16cid:commentId w16cid:paraId="5F19546A" w16cid:durableId="1CFB5FBE"/>
  <w16cid:commentId w16cid:paraId="182F9717" w16cid:durableId="7AD76D4B"/>
  <w16cid:commentId w16cid:paraId="71D34BC2" w16cid:durableId="6DB6C20C"/>
  <w16cid:commentId w16cid:paraId="0FF07FD3" w16cid:durableId="40E09D97"/>
  <w16cid:commentId w16cid:paraId="2F1B8A46" w16cid:durableId="1C1E2673"/>
  <w16cid:commentId w16cid:paraId="5878BF2D" w16cid:durableId="366F08BD"/>
  <w16cid:commentId w16cid:paraId="3B8D808A" w16cid:durableId="2F2FFBA8"/>
  <w16cid:commentId w16cid:paraId="7C5177E2" w16cid:durableId="7039E741"/>
  <w16cid:commentId w16cid:paraId="575D6B4B" w16cid:durableId="02C3581F"/>
  <w16cid:commentId w16cid:paraId="0C751FCC" w16cid:durableId="2DEA8FF9"/>
  <w16cid:commentId w16cid:paraId="70DE8AC5" w16cid:durableId="5E82F23C"/>
  <w16cid:commentId w16cid:paraId="179B7FD6" w16cid:durableId="3CD99BE3"/>
  <w16cid:commentId w16cid:paraId="6CC151E7" w16cid:durableId="3121A6D7"/>
  <w16cid:commentId w16cid:paraId="06D0974C" w16cid:durableId="69D2CF82"/>
  <w16cid:commentId w16cid:paraId="09B73031" w16cid:durableId="047B7045"/>
  <w16cid:commentId w16cid:paraId="35ABC5DE" w16cid:durableId="15D78686"/>
  <w16cid:commentId w16cid:paraId="77E86E46" w16cid:durableId="7E3452F1"/>
  <w16cid:commentId w16cid:paraId="7C13F096" w16cid:durableId="71436E35"/>
  <w16cid:commentId w16cid:paraId="7D00F640" w16cid:durableId="31B974F7"/>
  <w16cid:commentId w16cid:paraId="023EE8FA" w16cid:durableId="22640905"/>
  <w16cid:commentId w16cid:paraId="237C085F" w16cid:durableId="39832C2E"/>
  <w16cid:commentId w16cid:paraId="4F96AB14" w16cid:durableId="520A41E4"/>
  <w16cid:commentId w16cid:paraId="119982C2" w16cid:durableId="251CF330"/>
  <w16cid:commentId w16cid:paraId="7AFD82A1" w16cid:durableId="371CE59C"/>
  <w16cid:commentId w16cid:paraId="2244A71B" w16cid:durableId="277305CB"/>
  <w16cid:commentId w16cid:paraId="46264164" w16cid:durableId="662A91F2"/>
  <w16cid:commentId w16cid:paraId="3C13915F" w16cid:durableId="1F1FCD87"/>
  <w16cid:commentId w16cid:paraId="25CFA8C8" w16cid:durableId="7C4ACF23"/>
  <w16cid:commentId w16cid:paraId="30690428" w16cid:durableId="16DA9B6E"/>
  <w16cid:commentId w16cid:paraId="1C0D0E79" w16cid:durableId="3884F18C"/>
  <w16cid:commentId w16cid:paraId="50064276" w16cid:durableId="39C65051"/>
  <w16cid:commentId w16cid:paraId="3D5CC55F" w16cid:durableId="6DFF5E6A"/>
  <w16cid:commentId w16cid:paraId="38ADFCD1" w16cid:durableId="237D24ED"/>
  <w16cid:commentId w16cid:paraId="1EF0415B" w16cid:durableId="3032D36F"/>
  <w16cid:commentId w16cid:paraId="230DD889" w16cid:durableId="1A93C04B"/>
  <w16cid:commentId w16cid:paraId="3B42998F" w16cid:durableId="141BC66C"/>
  <w16cid:commentId w16cid:paraId="3CF42209" w16cid:durableId="22DEA982"/>
  <w16cid:commentId w16cid:paraId="0B5E7476" w16cid:durableId="1E2666F9"/>
  <w16cid:commentId w16cid:paraId="0DBBCE80" w16cid:durableId="24116262"/>
  <w16cid:commentId w16cid:paraId="5803363F" w16cid:durableId="1340BA82"/>
  <w16cid:commentId w16cid:paraId="3B3A9123" w16cid:durableId="4C37F984"/>
  <w16cid:commentId w16cid:paraId="59B9F2F8" w16cid:durableId="08D9D6ED"/>
  <w16cid:commentId w16cid:paraId="02C59B6D" w16cid:durableId="23728B8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28DCB" w14:textId="77777777" w:rsidR="006125BB" w:rsidRDefault="006125BB">
      <w:r>
        <w:separator/>
      </w:r>
    </w:p>
  </w:endnote>
  <w:endnote w:type="continuationSeparator" w:id="0">
    <w:p w14:paraId="1C81E37F" w14:textId="77777777" w:rsidR="006125BB" w:rsidRDefault="006125BB">
      <w:r>
        <w:continuationSeparator/>
      </w:r>
    </w:p>
  </w:endnote>
  <w:endnote w:type="continuationNotice" w:id="1">
    <w:p w14:paraId="5132E95C" w14:textId="77777777" w:rsidR="006125BB" w:rsidRDefault="006125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5EFFB" w14:textId="77777777" w:rsidR="009C53BD" w:rsidRDefault="00055FA4">
    <w:pPr>
      <w:spacing w:line="259" w:lineRule="auto"/>
      <w:ind w:right="2"/>
      <w:jc w:val="center"/>
    </w:pPr>
    <w:r>
      <w:fldChar w:fldCharType="begin"/>
    </w:r>
    <w:r>
      <w:instrText xml:space="preserve"> PAGE   \* MERGEFORMAT </w:instrText>
    </w:r>
    <w:r>
      <w:fldChar w:fldCharType="separate"/>
    </w:r>
    <w:r>
      <w:t>1</w:t>
    </w:r>
    <w:r>
      <w:fldChar w:fldCharType="end"/>
    </w:r>
    <w:r>
      <w:t xml:space="preserve"> </w:t>
    </w:r>
  </w:p>
  <w:p w14:paraId="5CB44959" w14:textId="77777777" w:rsidR="009C53BD" w:rsidRDefault="00055FA4">
    <w:pPr>
      <w:spacing w:line="259" w:lineRule="auto"/>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96092" w14:textId="6EABDCC6" w:rsidR="009C53BD" w:rsidRDefault="00055FA4">
    <w:pPr>
      <w:spacing w:line="259" w:lineRule="auto"/>
      <w:ind w:right="2"/>
      <w:jc w:val="center"/>
    </w:pPr>
    <w:r>
      <w:fldChar w:fldCharType="begin"/>
    </w:r>
    <w:r>
      <w:instrText xml:space="preserve"> PAGE   \* MERGEFORMAT </w:instrText>
    </w:r>
    <w:r>
      <w:fldChar w:fldCharType="separate"/>
    </w:r>
    <w:r>
      <w:t>1</w:t>
    </w:r>
    <w:r>
      <w:fldChar w:fldCharType="end"/>
    </w:r>
  </w:p>
  <w:p w14:paraId="2CCA8BE5" w14:textId="0ECAA34F" w:rsidR="009C53BD" w:rsidRDefault="009C53BD">
    <w:pPr>
      <w:spacing w:line="259"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C8A66" w14:textId="77777777" w:rsidR="009C53BD" w:rsidRDefault="00055FA4">
    <w:pPr>
      <w:spacing w:line="259" w:lineRule="auto"/>
      <w:ind w:right="2"/>
      <w:jc w:val="center"/>
    </w:pPr>
    <w:r>
      <w:fldChar w:fldCharType="begin"/>
    </w:r>
    <w:r>
      <w:instrText xml:space="preserve"> PAGE   \* MERGEFORMAT </w:instrText>
    </w:r>
    <w:r>
      <w:fldChar w:fldCharType="separate"/>
    </w:r>
    <w:r>
      <w:t>1</w:t>
    </w:r>
    <w:r>
      <w:fldChar w:fldCharType="end"/>
    </w:r>
    <w:r>
      <w:t xml:space="preserve"> </w:t>
    </w:r>
  </w:p>
  <w:p w14:paraId="1EF66185" w14:textId="77777777" w:rsidR="009C53BD" w:rsidRDefault="00055FA4">
    <w:pPr>
      <w:spacing w:line="259" w:lineRule="auto"/>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069B2C" w14:textId="77777777" w:rsidR="006125BB" w:rsidRDefault="006125BB">
      <w:r>
        <w:separator/>
      </w:r>
    </w:p>
  </w:footnote>
  <w:footnote w:type="continuationSeparator" w:id="0">
    <w:p w14:paraId="7A01FE85" w14:textId="77777777" w:rsidR="006125BB" w:rsidRDefault="006125BB">
      <w:r>
        <w:continuationSeparator/>
      </w:r>
    </w:p>
  </w:footnote>
  <w:footnote w:type="continuationNotice" w:id="1">
    <w:p w14:paraId="1D0C2050" w14:textId="77777777" w:rsidR="006125BB" w:rsidRDefault="006125B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20C91"/>
    <w:multiLevelType w:val="hybridMultilevel"/>
    <w:tmpl w:val="EE48C5FA"/>
    <w:lvl w:ilvl="0" w:tplc="22AA2320">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5031A8"/>
    <w:multiLevelType w:val="hybridMultilevel"/>
    <w:tmpl w:val="EA18518E"/>
    <w:lvl w:ilvl="0" w:tplc="3FC6080C">
      <w:start w:val="1"/>
      <w:numFmt w:val="decimal"/>
      <w:lvlText w:val="%1)"/>
      <w:lvlJc w:val="left"/>
      <w:pPr>
        <w:ind w:left="450" w:hanging="360"/>
      </w:pPr>
      <w:rPr>
        <w:rFonts w:ascii="Times New Roman" w:eastAsia="Times New Roman" w:hAnsi="Times New Roman" w:cs="Times New Roman"/>
      </w:rPr>
    </w:lvl>
    <w:lvl w:ilvl="1" w:tplc="04250019" w:tentative="1">
      <w:start w:val="1"/>
      <w:numFmt w:val="lowerLetter"/>
      <w:lvlText w:val="%2."/>
      <w:lvlJc w:val="left"/>
      <w:pPr>
        <w:ind w:left="1170" w:hanging="360"/>
      </w:pPr>
    </w:lvl>
    <w:lvl w:ilvl="2" w:tplc="0425001B" w:tentative="1">
      <w:start w:val="1"/>
      <w:numFmt w:val="lowerRoman"/>
      <w:lvlText w:val="%3."/>
      <w:lvlJc w:val="right"/>
      <w:pPr>
        <w:ind w:left="1890" w:hanging="180"/>
      </w:pPr>
    </w:lvl>
    <w:lvl w:ilvl="3" w:tplc="0425000F" w:tentative="1">
      <w:start w:val="1"/>
      <w:numFmt w:val="decimal"/>
      <w:lvlText w:val="%4."/>
      <w:lvlJc w:val="left"/>
      <w:pPr>
        <w:ind w:left="2610" w:hanging="360"/>
      </w:pPr>
    </w:lvl>
    <w:lvl w:ilvl="4" w:tplc="04250019" w:tentative="1">
      <w:start w:val="1"/>
      <w:numFmt w:val="lowerLetter"/>
      <w:lvlText w:val="%5."/>
      <w:lvlJc w:val="left"/>
      <w:pPr>
        <w:ind w:left="3330" w:hanging="360"/>
      </w:pPr>
    </w:lvl>
    <w:lvl w:ilvl="5" w:tplc="0425001B" w:tentative="1">
      <w:start w:val="1"/>
      <w:numFmt w:val="lowerRoman"/>
      <w:lvlText w:val="%6."/>
      <w:lvlJc w:val="right"/>
      <w:pPr>
        <w:ind w:left="4050" w:hanging="180"/>
      </w:pPr>
    </w:lvl>
    <w:lvl w:ilvl="6" w:tplc="0425000F" w:tentative="1">
      <w:start w:val="1"/>
      <w:numFmt w:val="decimal"/>
      <w:lvlText w:val="%7."/>
      <w:lvlJc w:val="left"/>
      <w:pPr>
        <w:ind w:left="4770" w:hanging="360"/>
      </w:pPr>
    </w:lvl>
    <w:lvl w:ilvl="7" w:tplc="04250019" w:tentative="1">
      <w:start w:val="1"/>
      <w:numFmt w:val="lowerLetter"/>
      <w:lvlText w:val="%8."/>
      <w:lvlJc w:val="left"/>
      <w:pPr>
        <w:ind w:left="5490" w:hanging="360"/>
      </w:pPr>
    </w:lvl>
    <w:lvl w:ilvl="8" w:tplc="0425001B" w:tentative="1">
      <w:start w:val="1"/>
      <w:numFmt w:val="lowerRoman"/>
      <w:lvlText w:val="%9."/>
      <w:lvlJc w:val="right"/>
      <w:pPr>
        <w:ind w:left="6210" w:hanging="180"/>
      </w:pPr>
    </w:lvl>
  </w:abstractNum>
  <w:abstractNum w:abstractNumId="2" w15:restartNumberingAfterBreak="0">
    <w:nsid w:val="15EC2F82"/>
    <w:multiLevelType w:val="hybridMultilevel"/>
    <w:tmpl w:val="86C46DC0"/>
    <w:lvl w:ilvl="0" w:tplc="FAFAD3E8">
      <w:start w:val="1"/>
      <w:numFmt w:val="decimal"/>
      <w:lvlText w:val="%1)"/>
      <w:lvlJc w:val="left"/>
      <w:pPr>
        <w:ind w:left="1020" w:hanging="360"/>
      </w:pPr>
    </w:lvl>
    <w:lvl w:ilvl="1" w:tplc="26E2372C">
      <w:start w:val="1"/>
      <w:numFmt w:val="decimal"/>
      <w:lvlText w:val="%2)"/>
      <w:lvlJc w:val="left"/>
      <w:pPr>
        <w:ind w:left="1020" w:hanging="360"/>
      </w:pPr>
    </w:lvl>
    <w:lvl w:ilvl="2" w:tplc="0DA0245E">
      <w:start w:val="1"/>
      <w:numFmt w:val="decimal"/>
      <w:lvlText w:val="%3)"/>
      <w:lvlJc w:val="left"/>
      <w:pPr>
        <w:ind w:left="1020" w:hanging="360"/>
      </w:pPr>
    </w:lvl>
    <w:lvl w:ilvl="3" w:tplc="A36A84BA">
      <w:start w:val="1"/>
      <w:numFmt w:val="decimal"/>
      <w:lvlText w:val="%4)"/>
      <w:lvlJc w:val="left"/>
      <w:pPr>
        <w:ind w:left="1020" w:hanging="360"/>
      </w:pPr>
    </w:lvl>
    <w:lvl w:ilvl="4" w:tplc="32CE7A08">
      <w:start w:val="1"/>
      <w:numFmt w:val="decimal"/>
      <w:lvlText w:val="%5)"/>
      <w:lvlJc w:val="left"/>
      <w:pPr>
        <w:ind w:left="1020" w:hanging="360"/>
      </w:pPr>
    </w:lvl>
    <w:lvl w:ilvl="5" w:tplc="149E778C">
      <w:start w:val="1"/>
      <w:numFmt w:val="decimal"/>
      <w:lvlText w:val="%6)"/>
      <w:lvlJc w:val="left"/>
      <w:pPr>
        <w:ind w:left="1020" w:hanging="360"/>
      </w:pPr>
    </w:lvl>
    <w:lvl w:ilvl="6" w:tplc="9D80E674">
      <w:start w:val="1"/>
      <w:numFmt w:val="decimal"/>
      <w:lvlText w:val="%7)"/>
      <w:lvlJc w:val="left"/>
      <w:pPr>
        <w:ind w:left="1020" w:hanging="360"/>
      </w:pPr>
    </w:lvl>
    <w:lvl w:ilvl="7" w:tplc="7B3C1518">
      <w:start w:val="1"/>
      <w:numFmt w:val="decimal"/>
      <w:lvlText w:val="%8)"/>
      <w:lvlJc w:val="left"/>
      <w:pPr>
        <w:ind w:left="1020" w:hanging="360"/>
      </w:pPr>
    </w:lvl>
    <w:lvl w:ilvl="8" w:tplc="B364B216">
      <w:start w:val="1"/>
      <w:numFmt w:val="decimal"/>
      <w:lvlText w:val="%9)"/>
      <w:lvlJc w:val="left"/>
      <w:pPr>
        <w:ind w:left="1020" w:hanging="360"/>
      </w:pPr>
    </w:lvl>
  </w:abstractNum>
  <w:abstractNum w:abstractNumId="3" w15:restartNumberingAfterBreak="0">
    <w:nsid w:val="19FF7FD7"/>
    <w:multiLevelType w:val="hybridMultilevel"/>
    <w:tmpl w:val="80523A86"/>
    <w:lvl w:ilvl="0" w:tplc="2618BF8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A13B0D"/>
    <w:multiLevelType w:val="hybridMultilevel"/>
    <w:tmpl w:val="1E564F1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0FC189D"/>
    <w:multiLevelType w:val="hybridMultilevel"/>
    <w:tmpl w:val="DDCA2EBE"/>
    <w:lvl w:ilvl="0" w:tplc="5D0AAED0">
      <w:start w:val="25"/>
      <w:numFmt w:val="bullet"/>
      <w:lvlText w:val="-"/>
      <w:lvlJc w:val="left"/>
      <w:pPr>
        <w:ind w:left="450" w:hanging="360"/>
      </w:pPr>
      <w:rPr>
        <w:rFonts w:ascii="Times New Roman" w:eastAsia="Times New Roman" w:hAnsi="Times New Roman" w:cs="Times New Roman" w:hint="default"/>
      </w:rPr>
    </w:lvl>
    <w:lvl w:ilvl="1" w:tplc="08090003" w:tentative="1">
      <w:start w:val="1"/>
      <w:numFmt w:val="bullet"/>
      <w:lvlText w:val="o"/>
      <w:lvlJc w:val="left"/>
      <w:pPr>
        <w:ind w:left="1170" w:hanging="360"/>
      </w:pPr>
      <w:rPr>
        <w:rFonts w:ascii="Courier New" w:hAnsi="Courier New" w:hint="default"/>
      </w:rPr>
    </w:lvl>
    <w:lvl w:ilvl="2" w:tplc="08090005" w:tentative="1">
      <w:start w:val="1"/>
      <w:numFmt w:val="bullet"/>
      <w:lvlText w:val=""/>
      <w:lvlJc w:val="left"/>
      <w:pPr>
        <w:ind w:left="1890" w:hanging="360"/>
      </w:pPr>
      <w:rPr>
        <w:rFonts w:ascii="Wingdings" w:hAnsi="Wingdings" w:hint="default"/>
      </w:rPr>
    </w:lvl>
    <w:lvl w:ilvl="3" w:tplc="08090001" w:tentative="1">
      <w:start w:val="1"/>
      <w:numFmt w:val="bullet"/>
      <w:lvlText w:val=""/>
      <w:lvlJc w:val="left"/>
      <w:pPr>
        <w:ind w:left="2610" w:hanging="360"/>
      </w:pPr>
      <w:rPr>
        <w:rFonts w:ascii="Symbol" w:hAnsi="Symbol" w:hint="default"/>
      </w:rPr>
    </w:lvl>
    <w:lvl w:ilvl="4" w:tplc="08090003" w:tentative="1">
      <w:start w:val="1"/>
      <w:numFmt w:val="bullet"/>
      <w:lvlText w:val="o"/>
      <w:lvlJc w:val="left"/>
      <w:pPr>
        <w:ind w:left="3330" w:hanging="360"/>
      </w:pPr>
      <w:rPr>
        <w:rFonts w:ascii="Courier New" w:hAnsi="Courier New" w:hint="default"/>
      </w:rPr>
    </w:lvl>
    <w:lvl w:ilvl="5" w:tplc="08090005" w:tentative="1">
      <w:start w:val="1"/>
      <w:numFmt w:val="bullet"/>
      <w:lvlText w:val=""/>
      <w:lvlJc w:val="left"/>
      <w:pPr>
        <w:ind w:left="4050" w:hanging="360"/>
      </w:pPr>
      <w:rPr>
        <w:rFonts w:ascii="Wingdings" w:hAnsi="Wingdings" w:hint="default"/>
      </w:rPr>
    </w:lvl>
    <w:lvl w:ilvl="6" w:tplc="08090001" w:tentative="1">
      <w:start w:val="1"/>
      <w:numFmt w:val="bullet"/>
      <w:lvlText w:val=""/>
      <w:lvlJc w:val="left"/>
      <w:pPr>
        <w:ind w:left="4770" w:hanging="360"/>
      </w:pPr>
      <w:rPr>
        <w:rFonts w:ascii="Symbol" w:hAnsi="Symbol" w:hint="default"/>
      </w:rPr>
    </w:lvl>
    <w:lvl w:ilvl="7" w:tplc="08090003" w:tentative="1">
      <w:start w:val="1"/>
      <w:numFmt w:val="bullet"/>
      <w:lvlText w:val="o"/>
      <w:lvlJc w:val="left"/>
      <w:pPr>
        <w:ind w:left="5490" w:hanging="360"/>
      </w:pPr>
      <w:rPr>
        <w:rFonts w:ascii="Courier New" w:hAnsi="Courier New" w:hint="default"/>
      </w:rPr>
    </w:lvl>
    <w:lvl w:ilvl="8" w:tplc="08090005" w:tentative="1">
      <w:start w:val="1"/>
      <w:numFmt w:val="bullet"/>
      <w:lvlText w:val=""/>
      <w:lvlJc w:val="left"/>
      <w:pPr>
        <w:ind w:left="6210" w:hanging="360"/>
      </w:pPr>
      <w:rPr>
        <w:rFonts w:ascii="Wingdings" w:hAnsi="Wingdings" w:hint="default"/>
      </w:rPr>
    </w:lvl>
  </w:abstractNum>
  <w:abstractNum w:abstractNumId="6" w15:restartNumberingAfterBreak="0">
    <w:nsid w:val="221239BE"/>
    <w:multiLevelType w:val="hybridMultilevel"/>
    <w:tmpl w:val="FFA298C0"/>
    <w:lvl w:ilvl="0" w:tplc="842C28FE">
      <w:start w:val="1"/>
      <w:numFmt w:val="decimal"/>
      <w:lvlText w:val="%1)"/>
      <w:lvlJc w:val="left"/>
      <w:pPr>
        <w:ind w:left="1020" w:hanging="360"/>
      </w:pPr>
    </w:lvl>
    <w:lvl w:ilvl="1" w:tplc="E8746D76">
      <w:start w:val="1"/>
      <w:numFmt w:val="decimal"/>
      <w:lvlText w:val="%2)"/>
      <w:lvlJc w:val="left"/>
      <w:pPr>
        <w:ind w:left="1020" w:hanging="360"/>
      </w:pPr>
    </w:lvl>
    <w:lvl w:ilvl="2" w:tplc="BC62A430">
      <w:start w:val="1"/>
      <w:numFmt w:val="decimal"/>
      <w:lvlText w:val="%3)"/>
      <w:lvlJc w:val="left"/>
      <w:pPr>
        <w:ind w:left="1020" w:hanging="360"/>
      </w:pPr>
    </w:lvl>
    <w:lvl w:ilvl="3" w:tplc="7346DEF2">
      <w:start w:val="1"/>
      <w:numFmt w:val="decimal"/>
      <w:lvlText w:val="%4)"/>
      <w:lvlJc w:val="left"/>
      <w:pPr>
        <w:ind w:left="1020" w:hanging="360"/>
      </w:pPr>
    </w:lvl>
    <w:lvl w:ilvl="4" w:tplc="6CB6E200">
      <w:start w:val="1"/>
      <w:numFmt w:val="decimal"/>
      <w:lvlText w:val="%5)"/>
      <w:lvlJc w:val="left"/>
      <w:pPr>
        <w:ind w:left="1020" w:hanging="360"/>
      </w:pPr>
    </w:lvl>
    <w:lvl w:ilvl="5" w:tplc="C9160EBE">
      <w:start w:val="1"/>
      <w:numFmt w:val="decimal"/>
      <w:lvlText w:val="%6)"/>
      <w:lvlJc w:val="left"/>
      <w:pPr>
        <w:ind w:left="1020" w:hanging="360"/>
      </w:pPr>
    </w:lvl>
    <w:lvl w:ilvl="6" w:tplc="0BF88A58">
      <w:start w:val="1"/>
      <w:numFmt w:val="decimal"/>
      <w:lvlText w:val="%7)"/>
      <w:lvlJc w:val="left"/>
      <w:pPr>
        <w:ind w:left="1020" w:hanging="360"/>
      </w:pPr>
    </w:lvl>
    <w:lvl w:ilvl="7" w:tplc="D04EC830">
      <w:start w:val="1"/>
      <w:numFmt w:val="decimal"/>
      <w:lvlText w:val="%8)"/>
      <w:lvlJc w:val="left"/>
      <w:pPr>
        <w:ind w:left="1020" w:hanging="360"/>
      </w:pPr>
    </w:lvl>
    <w:lvl w:ilvl="8" w:tplc="89FCE854">
      <w:start w:val="1"/>
      <w:numFmt w:val="decimal"/>
      <w:lvlText w:val="%9)"/>
      <w:lvlJc w:val="left"/>
      <w:pPr>
        <w:ind w:left="1020" w:hanging="360"/>
      </w:pPr>
    </w:lvl>
  </w:abstractNum>
  <w:abstractNum w:abstractNumId="7" w15:restartNumberingAfterBreak="0">
    <w:nsid w:val="2F1E3C31"/>
    <w:multiLevelType w:val="hybridMultilevel"/>
    <w:tmpl w:val="D2164934"/>
    <w:lvl w:ilvl="0" w:tplc="BB8A1216">
      <w:start w:val="1"/>
      <w:numFmt w:val="decimal"/>
      <w:lvlText w:val="%1)"/>
      <w:lvlJc w:val="left"/>
      <w:pPr>
        <w:ind w:left="1020" w:hanging="360"/>
      </w:pPr>
    </w:lvl>
    <w:lvl w:ilvl="1" w:tplc="271A7656">
      <w:start w:val="1"/>
      <w:numFmt w:val="decimal"/>
      <w:lvlText w:val="%2)"/>
      <w:lvlJc w:val="left"/>
      <w:pPr>
        <w:ind w:left="1020" w:hanging="360"/>
      </w:pPr>
    </w:lvl>
    <w:lvl w:ilvl="2" w:tplc="28FA61A4">
      <w:start w:val="1"/>
      <w:numFmt w:val="decimal"/>
      <w:lvlText w:val="%3)"/>
      <w:lvlJc w:val="left"/>
      <w:pPr>
        <w:ind w:left="1020" w:hanging="360"/>
      </w:pPr>
    </w:lvl>
    <w:lvl w:ilvl="3" w:tplc="52226A68">
      <w:start w:val="1"/>
      <w:numFmt w:val="decimal"/>
      <w:lvlText w:val="%4)"/>
      <w:lvlJc w:val="left"/>
      <w:pPr>
        <w:ind w:left="1020" w:hanging="360"/>
      </w:pPr>
    </w:lvl>
    <w:lvl w:ilvl="4" w:tplc="72D245BA">
      <w:start w:val="1"/>
      <w:numFmt w:val="decimal"/>
      <w:lvlText w:val="%5)"/>
      <w:lvlJc w:val="left"/>
      <w:pPr>
        <w:ind w:left="1020" w:hanging="360"/>
      </w:pPr>
    </w:lvl>
    <w:lvl w:ilvl="5" w:tplc="83A83910">
      <w:start w:val="1"/>
      <w:numFmt w:val="decimal"/>
      <w:lvlText w:val="%6)"/>
      <w:lvlJc w:val="left"/>
      <w:pPr>
        <w:ind w:left="1020" w:hanging="360"/>
      </w:pPr>
    </w:lvl>
    <w:lvl w:ilvl="6" w:tplc="6614A2D4">
      <w:start w:val="1"/>
      <w:numFmt w:val="decimal"/>
      <w:lvlText w:val="%7)"/>
      <w:lvlJc w:val="left"/>
      <w:pPr>
        <w:ind w:left="1020" w:hanging="360"/>
      </w:pPr>
    </w:lvl>
    <w:lvl w:ilvl="7" w:tplc="3E2472C4">
      <w:start w:val="1"/>
      <w:numFmt w:val="decimal"/>
      <w:lvlText w:val="%8)"/>
      <w:lvlJc w:val="left"/>
      <w:pPr>
        <w:ind w:left="1020" w:hanging="360"/>
      </w:pPr>
    </w:lvl>
    <w:lvl w:ilvl="8" w:tplc="2D241B82">
      <w:start w:val="1"/>
      <w:numFmt w:val="decimal"/>
      <w:lvlText w:val="%9)"/>
      <w:lvlJc w:val="left"/>
      <w:pPr>
        <w:ind w:left="1020" w:hanging="360"/>
      </w:pPr>
    </w:lvl>
  </w:abstractNum>
  <w:abstractNum w:abstractNumId="8" w15:restartNumberingAfterBreak="0">
    <w:nsid w:val="53593DC1"/>
    <w:multiLevelType w:val="hybridMultilevel"/>
    <w:tmpl w:val="CDC486D0"/>
    <w:lvl w:ilvl="0" w:tplc="3DB48678">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C832E4D"/>
    <w:multiLevelType w:val="hybridMultilevel"/>
    <w:tmpl w:val="99108052"/>
    <w:lvl w:ilvl="0" w:tplc="7020D400">
      <w:start w:val="1"/>
      <w:numFmt w:val="decimal"/>
      <w:lvlText w:val="(%1)"/>
      <w:lvlJc w:val="left"/>
      <w:pPr>
        <w:ind w:left="480" w:hanging="360"/>
      </w:pPr>
      <w:rPr>
        <w:rFonts w:hint="default"/>
      </w:rPr>
    </w:lvl>
    <w:lvl w:ilvl="1" w:tplc="08090019" w:tentative="1">
      <w:start w:val="1"/>
      <w:numFmt w:val="lowerLetter"/>
      <w:lvlText w:val="%2."/>
      <w:lvlJc w:val="left"/>
      <w:pPr>
        <w:ind w:left="1200" w:hanging="360"/>
      </w:pPr>
    </w:lvl>
    <w:lvl w:ilvl="2" w:tplc="0809001B" w:tentative="1">
      <w:start w:val="1"/>
      <w:numFmt w:val="lowerRoman"/>
      <w:lvlText w:val="%3."/>
      <w:lvlJc w:val="right"/>
      <w:pPr>
        <w:ind w:left="1920" w:hanging="180"/>
      </w:pPr>
    </w:lvl>
    <w:lvl w:ilvl="3" w:tplc="0809000F" w:tentative="1">
      <w:start w:val="1"/>
      <w:numFmt w:val="decimal"/>
      <w:lvlText w:val="%4."/>
      <w:lvlJc w:val="left"/>
      <w:pPr>
        <w:ind w:left="2640" w:hanging="360"/>
      </w:pPr>
    </w:lvl>
    <w:lvl w:ilvl="4" w:tplc="08090019" w:tentative="1">
      <w:start w:val="1"/>
      <w:numFmt w:val="lowerLetter"/>
      <w:lvlText w:val="%5."/>
      <w:lvlJc w:val="left"/>
      <w:pPr>
        <w:ind w:left="3360" w:hanging="360"/>
      </w:pPr>
    </w:lvl>
    <w:lvl w:ilvl="5" w:tplc="0809001B" w:tentative="1">
      <w:start w:val="1"/>
      <w:numFmt w:val="lowerRoman"/>
      <w:lvlText w:val="%6."/>
      <w:lvlJc w:val="right"/>
      <w:pPr>
        <w:ind w:left="4080" w:hanging="180"/>
      </w:pPr>
    </w:lvl>
    <w:lvl w:ilvl="6" w:tplc="0809000F" w:tentative="1">
      <w:start w:val="1"/>
      <w:numFmt w:val="decimal"/>
      <w:lvlText w:val="%7."/>
      <w:lvlJc w:val="left"/>
      <w:pPr>
        <w:ind w:left="4800" w:hanging="360"/>
      </w:pPr>
    </w:lvl>
    <w:lvl w:ilvl="7" w:tplc="08090019" w:tentative="1">
      <w:start w:val="1"/>
      <w:numFmt w:val="lowerLetter"/>
      <w:lvlText w:val="%8."/>
      <w:lvlJc w:val="left"/>
      <w:pPr>
        <w:ind w:left="5520" w:hanging="360"/>
      </w:pPr>
    </w:lvl>
    <w:lvl w:ilvl="8" w:tplc="0809001B" w:tentative="1">
      <w:start w:val="1"/>
      <w:numFmt w:val="lowerRoman"/>
      <w:lvlText w:val="%9."/>
      <w:lvlJc w:val="right"/>
      <w:pPr>
        <w:ind w:left="6240" w:hanging="180"/>
      </w:pPr>
    </w:lvl>
  </w:abstractNum>
  <w:abstractNum w:abstractNumId="10" w15:restartNumberingAfterBreak="0">
    <w:nsid w:val="79FF1114"/>
    <w:multiLevelType w:val="hybridMultilevel"/>
    <w:tmpl w:val="161CAD00"/>
    <w:lvl w:ilvl="0" w:tplc="2C225F50">
      <w:start w:val="1"/>
      <w:numFmt w:val="decimal"/>
      <w:lvlText w:val="(%1)"/>
      <w:lvlJc w:val="left"/>
      <w:pPr>
        <w:ind w:left="790" w:hanging="43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615937364">
    <w:abstractNumId w:val="8"/>
  </w:num>
  <w:num w:numId="2" w16cid:durableId="2092922404">
    <w:abstractNumId w:val="0"/>
  </w:num>
  <w:num w:numId="3" w16cid:durableId="1217274041">
    <w:abstractNumId w:val="1"/>
  </w:num>
  <w:num w:numId="4" w16cid:durableId="1818716594">
    <w:abstractNumId w:val="5"/>
  </w:num>
  <w:num w:numId="5" w16cid:durableId="2092971955">
    <w:abstractNumId w:val="4"/>
  </w:num>
  <w:num w:numId="6" w16cid:durableId="202601611">
    <w:abstractNumId w:val="9"/>
  </w:num>
  <w:num w:numId="7" w16cid:durableId="151407797">
    <w:abstractNumId w:val="3"/>
  </w:num>
  <w:num w:numId="8" w16cid:durableId="269358638">
    <w:abstractNumId w:val="10"/>
  </w:num>
  <w:num w:numId="9" w16cid:durableId="1264454336">
    <w:abstractNumId w:val="2"/>
  </w:num>
  <w:num w:numId="10" w16cid:durableId="1358702092">
    <w:abstractNumId w:val="7"/>
  </w:num>
  <w:num w:numId="11" w16cid:durableId="993869948">
    <w:abstractNumId w:val="6"/>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arja-Liis Lall - JUSTDIGI">
    <w15:presenceInfo w15:providerId="AD" w15:userId="S::maarja.lall@justdigi.ee::c7cf4b01-9190-4483-a66e-c79df27776f4"/>
  </w15:person>
  <w15:person w15:author="Mari Koik - JUSTDIGI">
    <w15:presenceInfo w15:providerId="AD" w15:userId="S::mari.koik@justdigi.ee::872c8bc6-69a5-4ae0-a58c-3206306eda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BD"/>
    <w:rsid w:val="00000709"/>
    <w:rsid w:val="00000AB4"/>
    <w:rsid w:val="00000ACD"/>
    <w:rsid w:val="00001A8C"/>
    <w:rsid w:val="00002589"/>
    <w:rsid w:val="000026E2"/>
    <w:rsid w:val="00003E20"/>
    <w:rsid w:val="00003E5D"/>
    <w:rsid w:val="00004982"/>
    <w:rsid w:val="00004BC4"/>
    <w:rsid w:val="0000575E"/>
    <w:rsid w:val="00006404"/>
    <w:rsid w:val="00006C53"/>
    <w:rsid w:val="00006DB0"/>
    <w:rsid w:val="00007743"/>
    <w:rsid w:val="000079C4"/>
    <w:rsid w:val="00010630"/>
    <w:rsid w:val="00011591"/>
    <w:rsid w:val="00011F7F"/>
    <w:rsid w:val="000120DD"/>
    <w:rsid w:val="00014011"/>
    <w:rsid w:val="0001475A"/>
    <w:rsid w:val="00015A91"/>
    <w:rsid w:val="000171E3"/>
    <w:rsid w:val="00017823"/>
    <w:rsid w:val="000179A8"/>
    <w:rsid w:val="00017A61"/>
    <w:rsid w:val="00022941"/>
    <w:rsid w:val="00023EAF"/>
    <w:rsid w:val="0002404F"/>
    <w:rsid w:val="00024F56"/>
    <w:rsid w:val="00025C8E"/>
    <w:rsid w:val="000265A6"/>
    <w:rsid w:val="00026FB5"/>
    <w:rsid w:val="00027B7F"/>
    <w:rsid w:val="00030C4E"/>
    <w:rsid w:val="00033080"/>
    <w:rsid w:val="00033E54"/>
    <w:rsid w:val="00034291"/>
    <w:rsid w:val="00034E9E"/>
    <w:rsid w:val="00035913"/>
    <w:rsid w:val="00035C3A"/>
    <w:rsid w:val="00035EB1"/>
    <w:rsid w:val="00036583"/>
    <w:rsid w:val="00037675"/>
    <w:rsid w:val="00037C3D"/>
    <w:rsid w:val="00042202"/>
    <w:rsid w:val="00042896"/>
    <w:rsid w:val="00042EAD"/>
    <w:rsid w:val="000439C1"/>
    <w:rsid w:val="00043F1E"/>
    <w:rsid w:val="000451D4"/>
    <w:rsid w:val="000455D5"/>
    <w:rsid w:val="00045B3A"/>
    <w:rsid w:val="00045B47"/>
    <w:rsid w:val="00045B68"/>
    <w:rsid w:val="00045FF3"/>
    <w:rsid w:val="000508C2"/>
    <w:rsid w:val="00050BBB"/>
    <w:rsid w:val="00051F08"/>
    <w:rsid w:val="00051FFD"/>
    <w:rsid w:val="0005396B"/>
    <w:rsid w:val="00053EB3"/>
    <w:rsid w:val="000540E6"/>
    <w:rsid w:val="000542C2"/>
    <w:rsid w:val="00054820"/>
    <w:rsid w:val="000548AF"/>
    <w:rsid w:val="00054C37"/>
    <w:rsid w:val="000550D8"/>
    <w:rsid w:val="00055FA4"/>
    <w:rsid w:val="0005729D"/>
    <w:rsid w:val="0006054A"/>
    <w:rsid w:val="00060929"/>
    <w:rsid w:val="00060AAA"/>
    <w:rsid w:val="000610DF"/>
    <w:rsid w:val="00061467"/>
    <w:rsid w:val="000618B6"/>
    <w:rsid w:val="00062458"/>
    <w:rsid w:val="00062CE2"/>
    <w:rsid w:val="00063612"/>
    <w:rsid w:val="00063F86"/>
    <w:rsid w:val="00064CA4"/>
    <w:rsid w:val="00064FFC"/>
    <w:rsid w:val="000650B7"/>
    <w:rsid w:val="00065E96"/>
    <w:rsid w:val="00067C09"/>
    <w:rsid w:val="000707D5"/>
    <w:rsid w:val="000708F5"/>
    <w:rsid w:val="00070EA5"/>
    <w:rsid w:val="000719B5"/>
    <w:rsid w:val="00073352"/>
    <w:rsid w:val="000735E1"/>
    <w:rsid w:val="000736BB"/>
    <w:rsid w:val="000739E7"/>
    <w:rsid w:val="00073EA8"/>
    <w:rsid w:val="00074375"/>
    <w:rsid w:val="000747B5"/>
    <w:rsid w:val="0007554E"/>
    <w:rsid w:val="00075E60"/>
    <w:rsid w:val="00076946"/>
    <w:rsid w:val="00076D82"/>
    <w:rsid w:val="00077348"/>
    <w:rsid w:val="000807A3"/>
    <w:rsid w:val="00080B27"/>
    <w:rsid w:val="00082D03"/>
    <w:rsid w:val="00083135"/>
    <w:rsid w:val="00084163"/>
    <w:rsid w:val="0008485C"/>
    <w:rsid w:val="00084A9C"/>
    <w:rsid w:val="000854A8"/>
    <w:rsid w:val="00085B6B"/>
    <w:rsid w:val="00086109"/>
    <w:rsid w:val="00087E44"/>
    <w:rsid w:val="00090E99"/>
    <w:rsid w:val="000910EE"/>
    <w:rsid w:val="000918D6"/>
    <w:rsid w:val="00092981"/>
    <w:rsid w:val="00092E06"/>
    <w:rsid w:val="00093CA9"/>
    <w:rsid w:val="00094935"/>
    <w:rsid w:val="00094D29"/>
    <w:rsid w:val="00096232"/>
    <w:rsid w:val="00096316"/>
    <w:rsid w:val="00096748"/>
    <w:rsid w:val="00096CF2"/>
    <w:rsid w:val="0009729B"/>
    <w:rsid w:val="000972F6"/>
    <w:rsid w:val="00097843"/>
    <w:rsid w:val="0009794A"/>
    <w:rsid w:val="000A0037"/>
    <w:rsid w:val="000A0AB3"/>
    <w:rsid w:val="000A1528"/>
    <w:rsid w:val="000A1ABC"/>
    <w:rsid w:val="000A27CD"/>
    <w:rsid w:val="000A2B0B"/>
    <w:rsid w:val="000A2D84"/>
    <w:rsid w:val="000A30BF"/>
    <w:rsid w:val="000A39C9"/>
    <w:rsid w:val="000A3F04"/>
    <w:rsid w:val="000A5937"/>
    <w:rsid w:val="000A5CB3"/>
    <w:rsid w:val="000A5F6A"/>
    <w:rsid w:val="000A63CE"/>
    <w:rsid w:val="000A6945"/>
    <w:rsid w:val="000A6CA2"/>
    <w:rsid w:val="000B0017"/>
    <w:rsid w:val="000B0470"/>
    <w:rsid w:val="000B1970"/>
    <w:rsid w:val="000B2114"/>
    <w:rsid w:val="000B261B"/>
    <w:rsid w:val="000B323D"/>
    <w:rsid w:val="000B352A"/>
    <w:rsid w:val="000B6AE1"/>
    <w:rsid w:val="000B6EFF"/>
    <w:rsid w:val="000B7F0F"/>
    <w:rsid w:val="000C0419"/>
    <w:rsid w:val="000C1920"/>
    <w:rsid w:val="000C1965"/>
    <w:rsid w:val="000C2D3E"/>
    <w:rsid w:val="000C38AA"/>
    <w:rsid w:val="000C4DBB"/>
    <w:rsid w:val="000C510D"/>
    <w:rsid w:val="000C649D"/>
    <w:rsid w:val="000C74A7"/>
    <w:rsid w:val="000C75C0"/>
    <w:rsid w:val="000C7C5E"/>
    <w:rsid w:val="000C7FA8"/>
    <w:rsid w:val="000D13EA"/>
    <w:rsid w:val="000D19BA"/>
    <w:rsid w:val="000D3645"/>
    <w:rsid w:val="000D55DC"/>
    <w:rsid w:val="000D5E93"/>
    <w:rsid w:val="000D681D"/>
    <w:rsid w:val="000D71B4"/>
    <w:rsid w:val="000D7713"/>
    <w:rsid w:val="000D7CB6"/>
    <w:rsid w:val="000E001A"/>
    <w:rsid w:val="000E002E"/>
    <w:rsid w:val="000E01BB"/>
    <w:rsid w:val="000E1248"/>
    <w:rsid w:val="000E254A"/>
    <w:rsid w:val="000E2803"/>
    <w:rsid w:val="000E39F4"/>
    <w:rsid w:val="000E3AFC"/>
    <w:rsid w:val="000E3E71"/>
    <w:rsid w:val="000E3FCE"/>
    <w:rsid w:val="000E58C1"/>
    <w:rsid w:val="000E5E93"/>
    <w:rsid w:val="000E62E0"/>
    <w:rsid w:val="000F161C"/>
    <w:rsid w:val="000F1829"/>
    <w:rsid w:val="000F33CD"/>
    <w:rsid w:val="000F3ED2"/>
    <w:rsid w:val="000F45F5"/>
    <w:rsid w:val="000F465D"/>
    <w:rsid w:val="000F46AF"/>
    <w:rsid w:val="000F5F4A"/>
    <w:rsid w:val="00100523"/>
    <w:rsid w:val="001015DE"/>
    <w:rsid w:val="00101AA7"/>
    <w:rsid w:val="00104DF8"/>
    <w:rsid w:val="00105C22"/>
    <w:rsid w:val="0010643E"/>
    <w:rsid w:val="00107121"/>
    <w:rsid w:val="001072E3"/>
    <w:rsid w:val="001074FF"/>
    <w:rsid w:val="00107D2B"/>
    <w:rsid w:val="00110245"/>
    <w:rsid w:val="00110A9C"/>
    <w:rsid w:val="001110F8"/>
    <w:rsid w:val="0011133F"/>
    <w:rsid w:val="0011155A"/>
    <w:rsid w:val="001117EA"/>
    <w:rsid w:val="00112447"/>
    <w:rsid w:val="00112609"/>
    <w:rsid w:val="00112745"/>
    <w:rsid w:val="00112BC0"/>
    <w:rsid w:val="00113EEC"/>
    <w:rsid w:val="001143AE"/>
    <w:rsid w:val="0011447F"/>
    <w:rsid w:val="00114492"/>
    <w:rsid w:val="00115186"/>
    <w:rsid w:val="00115E0E"/>
    <w:rsid w:val="00116D99"/>
    <w:rsid w:val="001171EC"/>
    <w:rsid w:val="0011795D"/>
    <w:rsid w:val="00121442"/>
    <w:rsid w:val="00121528"/>
    <w:rsid w:val="0012164F"/>
    <w:rsid w:val="0012263B"/>
    <w:rsid w:val="001229A1"/>
    <w:rsid w:val="001231AF"/>
    <w:rsid w:val="00123E02"/>
    <w:rsid w:val="00124753"/>
    <w:rsid w:val="00124ADE"/>
    <w:rsid w:val="001268DC"/>
    <w:rsid w:val="00126B5E"/>
    <w:rsid w:val="00126CDB"/>
    <w:rsid w:val="00126F2F"/>
    <w:rsid w:val="00127F5C"/>
    <w:rsid w:val="001306CB"/>
    <w:rsid w:val="00130B84"/>
    <w:rsid w:val="0013124E"/>
    <w:rsid w:val="0013146B"/>
    <w:rsid w:val="00131C4E"/>
    <w:rsid w:val="001326E4"/>
    <w:rsid w:val="001335FF"/>
    <w:rsid w:val="0013369C"/>
    <w:rsid w:val="0013386E"/>
    <w:rsid w:val="001338C0"/>
    <w:rsid w:val="001345A2"/>
    <w:rsid w:val="001356DE"/>
    <w:rsid w:val="00135A9D"/>
    <w:rsid w:val="00135E4A"/>
    <w:rsid w:val="00135F18"/>
    <w:rsid w:val="001367EA"/>
    <w:rsid w:val="00137235"/>
    <w:rsid w:val="00140750"/>
    <w:rsid w:val="00140ACC"/>
    <w:rsid w:val="00141901"/>
    <w:rsid w:val="00141ECB"/>
    <w:rsid w:val="00142941"/>
    <w:rsid w:val="001436D0"/>
    <w:rsid w:val="001454BA"/>
    <w:rsid w:val="00146540"/>
    <w:rsid w:val="001468BD"/>
    <w:rsid w:val="00146F88"/>
    <w:rsid w:val="00147437"/>
    <w:rsid w:val="001475FC"/>
    <w:rsid w:val="00151888"/>
    <w:rsid w:val="001518B1"/>
    <w:rsid w:val="00151CA4"/>
    <w:rsid w:val="00152500"/>
    <w:rsid w:val="00152798"/>
    <w:rsid w:val="00153B2A"/>
    <w:rsid w:val="00155CD9"/>
    <w:rsid w:val="00157036"/>
    <w:rsid w:val="001599C2"/>
    <w:rsid w:val="001610D2"/>
    <w:rsid w:val="00161565"/>
    <w:rsid w:val="00161E43"/>
    <w:rsid w:val="0016290F"/>
    <w:rsid w:val="001645AA"/>
    <w:rsid w:val="00164ACC"/>
    <w:rsid w:val="00164C49"/>
    <w:rsid w:val="00164FE1"/>
    <w:rsid w:val="001669F8"/>
    <w:rsid w:val="0016709D"/>
    <w:rsid w:val="0017134C"/>
    <w:rsid w:val="00171E49"/>
    <w:rsid w:val="0017347A"/>
    <w:rsid w:val="00173505"/>
    <w:rsid w:val="0017350C"/>
    <w:rsid w:val="00174549"/>
    <w:rsid w:val="00174ADF"/>
    <w:rsid w:val="001764AC"/>
    <w:rsid w:val="00176DBC"/>
    <w:rsid w:val="00177DC5"/>
    <w:rsid w:val="001801E6"/>
    <w:rsid w:val="00180273"/>
    <w:rsid w:val="00180D5F"/>
    <w:rsid w:val="001818F0"/>
    <w:rsid w:val="00181F81"/>
    <w:rsid w:val="00182E24"/>
    <w:rsid w:val="0018441A"/>
    <w:rsid w:val="00185675"/>
    <w:rsid w:val="00185E04"/>
    <w:rsid w:val="001863B2"/>
    <w:rsid w:val="001872EE"/>
    <w:rsid w:val="00187AB3"/>
    <w:rsid w:val="00190039"/>
    <w:rsid w:val="00191062"/>
    <w:rsid w:val="00191DEC"/>
    <w:rsid w:val="0019389B"/>
    <w:rsid w:val="00193D4D"/>
    <w:rsid w:val="001956B3"/>
    <w:rsid w:val="00195A06"/>
    <w:rsid w:val="00195D32"/>
    <w:rsid w:val="00196FE5"/>
    <w:rsid w:val="001972C9"/>
    <w:rsid w:val="001A011D"/>
    <w:rsid w:val="001A08A8"/>
    <w:rsid w:val="001A0928"/>
    <w:rsid w:val="001A103C"/>
    <w:rsid w:val="001A1362"/>
    <w:rsid w:val="001A16FE"/>
    <w:rsid w:val="001A1758"/>
    <w:rsid w:val="001A1C69"/>
    <w:rsid w:val="001A243A"/>
    <w:rsid w:val="001A2668"/>
    <w:rsid w:val="001A3900"/>
    <w:rsid w:val="001A615B"/>
    <w:rsid w:val="001A62AA"/>
    <w:rsid w:val="001A6F25"/>
    <w:rsid w:val="001A7018"/>
    <w:rsid w:val="001A779F"/>
    <w:rsid w:val="001A7EAF"/>
    <w:rsid w:val="001B20F6"/>
    <w:rsid w:val="001B3B1F"/>
    <w:rsid w:val="001B3CED"/>
    <w:rsid w:val="001B4960"/>
    <w:rsid w:val="001B4BD7"/>
    <w:rsid w:val="001B4D29"/>
    <w:rsid w:val="001B53AB"/>
    <w:rsid w:val="001B555A"/>
    <w:rsid w:val="001B5FA3"/>
    <w:rsid w:val="001B699B"/>
    <w:rsid w:val="001B790D"/>
    <w:rsid w:val="001B7E53"/>
    <w:rsid w:val="001B7F77"/>
    <w:rsid w:val="001C0513"/>
    <w:rsid w:val="001C2959"/>
    <w:rsid w:val="001C3B22"/>
    <w:rsid w:val="001C44A1"/>
    <w:rsid w:val="001C4629"/>
    <w:rsid w:val="001C492D"/>
    <w:rsid w:val="001C4FC5"/>
    <w:rsid w:val="001C6952"/>
    <w:rsid w:val="001C7340"/>
    <w:rsid w:val="001C79CE"/>
    <w:rsid w:val="001D02F5"/>
    <w:rsid w:val="001D16FB"/>
    <w:rsid w:val="001D1B91"/>
    <w:rsid w:val="001D20EC"/>
    <w:rsid w:val="001D28E0"/>
    <w:rsid w:val="001D552C"/>
    <w:rsid w:val="001D5A28"/>
    <w:rsid w:val="001D6652"/>
    <w:rsid w:val="001D743F"/>
    <w:rsid w:val="001D78C0"/>
    <w:rsid w:val="001E001B"/>
    <w:rsid w:val="001E005E"/>
    <w:rsid w:val="001E03D0"/>
    <w:rsid w:val="001E05E4"/>
    <w:rsid w:val="001E13EF"/>
    <w:rsid w:val="001E1A6D"/>
    <w:rsid w:val="001E1E15"/>
    <w:rsid w:val="001E2626"/>
    <w:rsid w:val="001E2E24"/>
    <w:rsid w:val="001E32A5"/>
    <w:rsid w:val="001E3319"/>
    <w:rsid w:val="001E3958"/>
    <w:rsid w:val="001E4DBC"/>
    <w:rsid w:val="001E4FE6"/>
    <w:rsid w:val="001E5196"/>
    <w:rsid w:val="001E5D0A"/>
    <w:rsid w:val="001E6825"/>
    <w:rsid w:val="001E706D"/>
    <w:rsid w:val="001E7C18"/>
    <w:rsid w:val="001F00C2"/>
    <w:rsid w:val="001F15D1"/>
    <w:rsid w:val="001F20F6"/>
    <w:rsid w:val="001F2730"/>
    <w:rsid w:val="001F28FC"/>
    <w:rsid w:val="001F3509"/>
    <w:rsid w:val="001F35DE"/>
    <w:rsid w:val="001F376C"/>
    <w:rsid w:val="001F382B"/>
    <w:rsid w:val="001F4AA9"/>
    <w:rsid w:val="001F6560"/>
    <w:rsid w:val="001F702A"/>
    <w:rsid w:val="001F7E59"/>
    <w:rsid w:val="00200EDA"/>
    <w:rsid w:val="00201CB7"/>
    <w:rsid w:val="002022FF"/>
    <w:rsid w:val="002025F0"/>
    <w:rsid w:val="0020284D"/>
    <w:rsid w:val="002030FA"/>
    <w:rsid w:val="0020436C"/>
    <w:rsid w:val="002054D8"/>
    <w:rsid w:val="00205DDB"/>
    <w:rsid w:val="002067D3"/>
    <w:rsid w:val="00206E8B"/>
    <w:rsid w:val="002078BA"/>
    <w:rsid w:val="002106CF"/>
    <w:rsid w:val="00211EE7"/>
    <w:rsid w:val="0021345F"/>
    <w:rsid w:val="00213C2D"/>
    <w:rsid w:val="00213D27"/>
    <w:rsid w:val="00214075"/>
    <w:rsid w:val="0021441C"/>
    <w:rsid w:val="00214885"/>
    <w:rsid w:val="00214A58"/>
    <w:rsid w:val="00214B84"/>
    <w:rsid w:val="00214D02"/>
    <w:rsid w:val="0021529A"/>
    <w:rsid w:val="00215B9B"/>
    <w:rsid w:val="002165CD"/>
    <w:rsid w:val="00216D56"/>
    <w:rsid w:val="002171C6"/>
    <w:rsid w:val="00217536"/>
    <w:rsid w:val="0021791A"/>
    <w:rsid w:val="002204E8"/>
    <w:rsid w:val="00221C95"/>
    <w:rsid w:val="00222171"/>
    <w:rsid w:val="00222CD5"/>
    <w:rsid w:val="002231FC"/>
    <w:rsid w:val="00223244"/>
    <w:rsid w:val="00224229"/>
    <w:rsid w:val="002244C4"/>
    <w:rsid w:val="0022458C"/>
    <w:rsid w:val="002251CA"/>
    <w:rsid w:val="00225E0F"/>
    <w:rsid w:val="00227CE3"/>
    <w:rsid w:val="00227EED"/>
    <w:rsid w:val="002305F3"/>
    <w:rsid w:val="00230A4E"/>
    <w:rsid w:val="00231F0A"/>
    <w:rsid w:val="00231F38"/>
    <w:rsid w:val="002328D5"/>
    <w:rsid w:val="00232972"/>
    <w:rsid w:val="00232BB5"/>
    <w:rsid w:val="00232C19"/>
    <w:rsid w:val="00233028"/>
    <w:rsid w:val="00233160"/>
    <w:rsid w:val="0023356C"/>
    <w:rsid w:val="00233615"/>
    <w:rsid w:val="002342B0"/>
    <w:rsid w:val="00234FF1"/>
    <w:rsid w:val="0023508A"/>
    <w:rsid w:val="002361BA"/>
    <w:rsid w:val="002364D0"/>
    <w:rsid w:val="00236DFC"/>
    <w:rsid w:val="00240109"/>
    <w:rsid w:val="00240E36"/>
    <w:rsid w:val="002411AD"/>
    <w:rsid w:val="00241434"/>
    <w:rsid w:val="002416A2"/>
    <w:rsid w:val="00241E72"/>
    <w:rsid w:val="00243762"/>
    <w:rsid w:val="0024393C"/>
    <w:rsid w:val="00244129"/>
    <w:rsid w:val="00244190"/>
    <w:rsid w:val="00245432"/>
    <w:rsid w:val="0024546B"/>
    <w:rsid w:val="002454FA"/>
    <w:rsid w:val="00245CBA"/>
    <w:rsid w:val="00246F7C"/>
    <w:rsid w:val="00252A4C"/>
    <w:rsid w:val="00252FC3"/>
    <w:rsid w:val="002556E4"/>
    <w:rsid w:val="00256F95"/>
    <w:rsid w:val="00257538"/>
    <w:rsid w:val="00257BF7"/>
    <w:rsid w:val="00258D1A"/>
    <w:rsid w:val="00261B64"/>
    <w:rsid w:val="00262957"/>
    <w:rsid w:val="00262FF7"/>
    <w:rsid w:val="00263084"/>
    <w:rsid w:val="00263904"/>
    <w:rsid w:val="002639E4"/>
    <w:rsid w:val="00264661"/>
    <w:rsid w:val="002647F2"/>
    <w:rsid w:val="0026556E"/>
    <w:rsid w:val="00265F5A"/>
    <w:rsid w:val="00266947"/>
    <w:rsid w:val="0026744C"/>
    <w:rsid w:val="0027284C"/>
    <w:rsid w:val="00272AB7"/>
    <w:rsid w:val="00272FEC"/>
    <w:rsid w:val="00273235"/>
    <w:rsid w:val="002735CA"/>
    <w:rsid w:val="00274699"/>
    <w:rsid w:val="002751B2"/>
    <w:rsid w:val="00275F9E"/>
    <w:rsid w:val="00276091"/>
    <w:rsid w:val="00276B6E"/>
    <w:rsid w:val="00277145"/>
    <w:rsid w:val="0027732B"/>
    <w:rsid w:val="002774C5"/>
    <w:rsid w:val="002779AD"/>
    <w:rsid w:val="00277DA7"/>
    <w:rsid w:val="00277FB1"/>
    <w:rsid w:val="00280E51"/>
    <w:rsid w:val="00280FDA"/>
    <w:rsid w:val="002815C9"/>
    <w:rsid w:val="00283393"/>
    <w:rsid w:val="002844C1"/>
    <w:rsid w:val="00284894"/>
    <w:rsid w:val="00284A11"/>
    <w:rsid w:val="00285B1F"/>
    <w:rsid w:val="00286144"/>
    <w:rsid w:val="002871D9"/>
    <w:rsid w:val="002872D3"/>
    <w:rsid w:val="002873A2"/>
    <w:rsid w:val="00287413"/>
    <w:rsid w:val="00287BFE"/>
    <w:rsid w:val="0029015E"/>
    <w:rsid w:val="00290717"/>
    <w:rsid w:val="002916E7"/>
    <w:rsid w:val="00291851"/>
    <w:rsid w:val="00291BCD"/>
    <w:rsid w:val="00292BA1"/>
    <w:rsid w:val="00292BAB"/>
    <w:rsid w:val="00292CD7"/>
    <w:rsid w:val="00292FCE"/>
    <w:rsid w:val="00293D98"/>
    <w:rsid w:val="002959FC"/>
    <w:rsid w:val="00295E56"/>
    <w:rsid w:val="00296696"/>
    <w:rsid w:val="0029677E"/>
    <w:rsid w:val="00296832"/>
    <w:rsid w:val="00297269"/>
    <w:rsid w:val="002A0C7D"/>
    <w:rsid w:val="002A1003"/>
    <w:rsid w:val="002A1240"/>
    <w:rsid w:val="002A13CD"/>
    <w:rsid w:val="002A1881"/>
    <w:rsid w:val="002A1A25"/>
    <w:rsid w:val="002A1C01"/>
    <w:rsid w:val="002A233A"/>
    <w:rsid w:val="002A24D8"/>
    <w:rsid w:val="002A2AC2"/>
    <w:rsid w:val="002A3293"/>
    <w:rsid w:val="002A4328"/>
    <w:rsid w:val="002A4C3C"/>
    <w:rsid w:val="002A6D17"/>
    <w:rsid w:val="002A7CFC"/>
    <w:rsid w:val="002B020A"/>
    <w:rsid w:val="002B130F"/>
    <w:rsid w:val="002B1896"/>
    <w:rsid w:val="002B1BD7"/>
    <w:rsid w:val="002B1E85"/>
    <w:rsid w:val="002B2EE7"/>
    <w:rsid w:val="002B3D20"/>
    <w:rsid w:val="002B4058"/>
    <w:rsid w:val="002B4890"/>
    <w:rsid w:val="002B65F0"/>
    <w:rsid w:val="002B6A50"/>
    <w:rsid w:val="002B7427"/>
    <w:rsid w:val="002B78F4"/>
    <w:rsid w:val="002B7AA9"/>
    <w:rsid w:val="002C087D"/>
    <w:rsid w:val="002C167C"/>
    <w:rsid w:val="002C26A7"/>
    <w:rsid w:val="002C4330"/>
    <w:rsid w:val="002C44BD"/>
    <w:rsid w:val="002C4C05"/>
    <w:rsid w:val="002C4F09"/>
    <w:rsid w:val="002C4F9E"/>
    <w:rsid w:val="002C612A"/>
    <w:rsid w:val="002C6A5E"/>
    <w:rsid w:val="002C713A"/>
    <w:rsid w:val="002C7B43"/>
    <w:rsid w:val="002D183C"/>
    <w:rsid w:val="002D20A5"/>
    <w:rsid w:val="002D26BE"/>
    <w:rsid w:val="002D2A65"/>
    <w:rsid w:val="002D36EE"/>
    <w:rsid w:val="002D3A28"/>
    <w:rsid w:val="002D488A"/>
    <w:rsid w:val="002D5328"/>
    <w:rsid w:val="002D6369"/>
    <w:rsid w:val="002D6623"/>
    <w:rsid w:val="002D6A81"/>
    <w:rsid w:val="002D73D0"/>
    <w:rsid w:val="002D7624"/>
    <w:rsid w:val="002D7A3E"/>
    <w:rsid w:val="002E04E6"/>
    <w:rsid w:val="002E11B0"/>
    <w:rsid w:val="002E12D1"/>
    <w:rsid w:val="002E2265"/>
    <w:rsid w:val="002E35A7"/>
    <w:rsid w:val="002E3F67"/>
    <w:rsid w:val="002E4728"/>
    <w:rsid w:val="002E4DD5"/>
    <w:rsid w:val="002E504A"/>
    <w:rsid w:val="002E5DEE"/>
    <w:rsid w:val="002E7CC3"/>
    <w:rsid w:val="002F0150"/>
    <w:rsid w:val="002F059E"/>
    <w:rsid w:val="002F0D22"/>
    <w:rsid w:val="002F1A3C"/>
    <w:rsid w:val="002F222A"/>
    <w:rsid w:val="002F2A1B"/>
    <w:rsid w:val="002F4652"/>
    <w:rsid w:val="002F542B"/>
    <w:rsid w:val="002F54C4"/>
    <w:rsid w:val="002F6BF6"/>
    <w:rsid w:val="002F757D"/>
    <w:rsid w:val="00300BDF"/>
    <w:rsid w:val="00300F17"/>
    <w:rsid w:val="0030148C"/>
    <w:rsid w:val="00301A4B"/>
    <w:rsid w:val="00302112"/>
    <w:rsid w:val="00302352"/>
    <w:rsid w:val="0030254C"/>
    <w:rsid w:val="0030386E"/>
    <w:rsid w:val="00303A70"/>
    <w:rsid w:val="0030526C"/>
    <w:rsid w:val="003055DE"/>
    <w:rsid w:val="00305882"/>
    <w:rsid w:val="003066D3"/>
    <w:rsid w:val="00306F00"/>
    <w:rsid w:val="003070F2"/>
    <w:rsid w:val="0030786F"/>
    <w:rsid w:val="003078A7"/>
    <w:rsid w:val="00307B7F"/>
    <w:rsid w:val="00307C50"/>
    <w:rsid w:val="0031034F"/>
    <w:rsid w:val="0031132D"/>
    <w:rsid w:val="00311425"/>
    <w:rsid w:val="00311FC1"/>
    <w:rsid w:val="00312C02"/>
    <w:rsid w:val="003134AB"/>
    <w:rsid w:val="00313766"/>
    <w:rsid w:val="003138FB"/>
    <w:rsid w:val="00313DC1"/>
    <w:rsid w:val="00313FD4"/>
    <w:rsid w:val="00314E8E"/>
    <w:rsid w:val="00315035"/>
    <w:rsid w:val="0031585D"/>
    <w:rsid w:val="00315F4D"/>
    <w:rsid w:val="00316E0C"/>
    <w:rsid w:val="0031792A"/>
    <w:rsid w:val="00320FE9"/>
    <w:rsid w:val="003215C9"/>
    <w:rsid w:val="00321E22"/>
    <w:rsid w:val="00321F42"/>
    <w:rsid w:val="003222DF"/>
    <w:rsid w:val="00322793"/>
    <w:rsid w:val="00322F55"/>
    <w:rsid w:val="00323AE1"/>
    <w:rsid w:val="00324C9E"/>
    <w:rsid w:val="0032598E"/>
    <w:rsid w:val="003271AE"/>
    <w:rsid w:val="00327940"/>
    <w:rsid w:val="00327A28"/>
    <w:rsid w:val="00327FDD"/>
    <w:rsid w:val="0033012E"/>
    <w:rsid w:val="003309FC"/>
    <w:rsid w:val="003321E4"/>
    <w:rsid w:val="0033294C"/>
    <w:rsid w:val="00332F80"/>
    <w:rsid w:val="00333D8E"/>
    <w:rsid w:val="00333DF4"/>
    <w:rsid w:val="00334304"/>
    <w:rsid w:val="00334374"/>
    <w:rsid w:val="00334680"/>
    <w:rsid w:val="003357E8"/>
    <w:rsid w:val="00335FDE"/>
    <w:rsid w:val="00336558"/>
    <w:rsid w:val="00336895"/>
    <w:rsid w:val="003369B1"/>
    <w:rsid w:val="003377A5"/>
    <w:rsid w:val="00337B9A"/>
    <w:rsid w:val="00340E90"/>
    <w:rsid w:val="00340E9C"/>
    <w:rsid w:val="00340FE8"/>
    <w:rsid w:val="003433E2"/>
    <w:rsid w:val="003433E3"/>
    <w:rsid w:val="0034364B"/>
    <w:rsid w:val="00344049"/>
    <w:rsid w:val="00344058"/>
    <w:rsid w:val="003450F2"/>
    <w:rsid w:val="00345764"/>
    <w:rsid w:val="00346548"/>
    <w:rsid w:val="00346691"/>
    <w:rsid w:val="00346B48"/>
    <w:rsid w:val="0034738B"/>
    <w:rsid w:val="003474B7"/>
    <w:rsid w:val="00347868"/>
    <w:rsid w:val="00347CD9"/>
    <w:rsid w:val="0035023A"/>
    <w:rsid w:val="003505BD"/>
    <w:rsid w:val="00350FA4"/>
    <w:rsid w:val="0035120E"/>
    <w:rsid w:val="00351404"/>
    <w:rsid w:val="00352138"/>
    <w:rsid w:val="00352796"/>
    <w:rsid w:val="00354314"/>
    <w:rsid w:val="003544BC"/>
    <w:rsid w:val="003559B1"/>
    <w:rsid w:val="003562FF"/>
    <w:rsid w:val="003563D5"/>
    <w:rsid w:val="00356834"/>
    <w:rsid w:val="0035684A"/>
    <w:rsid w:val="00357AD0"/>
    <w:rsid w:val="003602D3"/>
    <w:rsid w:val="00361518"/>
    <w:rsid w:val="00362638"/>
    <w:rsid w:val="00362E6E"/>
    <w:rsid w:val="00363C93"/>
    <w:rsid w:val="00363E5D"/>
    <w:rsid w:val="00364277"/>
    <w:rsid w:val="003643F7"/>
    <w:rsid w:val="00364406"/>
    <w:rsid w:val="00364C3C"/>
    <w:rsid w:val="00365293"/>
    <w:rsid w:val="0036537C"/>
    <w:rsid w:val="00365397"/>
    <w:rsid w:val="003653F4"/>
    <w:rsid w:val="0036553F"/>
    <w:rsid w:val="0036581D"/>
    <w:rsid w:val="003669EC"/>
    <w:rsid w:val="003703CD"/>
    <w:rsid w:val="003710C2"/>
    <w:rsid w:val="003729FD"/>
    <w:rsid w:val="00372F67"/>
    <w:rsid w:val="00373EBE"/>
    <w:rsid w:val="00374E72"/>
    <w:rsid w:val="003751FB"/>
    <w:rsid w:val="00375CED"/>
    <w:rsid w:val="003766F3"/>
    <w:rsid w:val="00377678"/>
    <w:rsid w:val="00377B74"/>
    <w:rsid w:val="00377BE6"/>
    <w:rsid w:val="00377F94"/>
    <w:rsid w:val="00380351"/>
    <w:rsid w:val="00380962"/>
    <w:rsid w:val="003822EE"/>
    <w:rsid w:val="00383F09"/>
    <w:rsid w:val="0038509D"/>
    <w:rsid w:val="00385390"/>
    <w:rsid w:val="003855B9"/>
    <w:rsid w:val="00385AEC"/>
    <w:rsid w:val="003862F1"/>
    <w:rsid w:val="00386479"/>
    <w:rsid w:val="00386F67"/>
    <w:rsid w:val="0038734C"/>
    <w:rsid w:val="003907C6"/>
    <w:rsid w:val="003920FA"/>
    <w:rsid w:val="00392536"/>
    <w:rsid w:val="003933CF"/>
    <w:rsid w:val="003938D0"/>
    <w:rsid w:val="00393ADB"/>
    <w:rsid w:val="00393B17"/>
    <w:rsid w:val="00394354"/>
    <w:rsid w:val="00394869"/>
    <w:rsid w:val="00396350"/>
    <w:rsid w:val="00396D18"/>
    <w:rsid w:val="003973D1"/>
    <w:rsid w:val="003A0546"/>
    <w:rsid w:val="003A10DD"/>
    <w:rsid w:val="003A156A"/>
    <w:rsid w:val="003A1E1F"/>
    <w:rsid w:val="003A23DE"/>
    <w:rsid w:val="003A31E3"/>
    <w:rsid w:val="003A3427"/>
    <w:rsid w:val="003A3D35"/>
    <w:rsid w:val="003A4C98"/>
    <w:rsid w:val="003A4EA5"/>
    <w:rsid w:val="003A4F15"/>
    <w:rsid w:val="003A5400"/>
    <w:rsid w:val="003A66CA"/>
    <w:rsid w:val="003A6D3F"/>
    <w:rsid w:val="003A6F67"/>
    <w:rsid w:val="003A6FAE"/>
    <w:rsid w:val="003A7359"/>
    <w:rsid w:val="003B03B1"/>
    <w:rsid w:val="003B260F"/>
    <w:rsid w:val="003B2CC8"/>
    <w:rsid w:val="003B3271"/>
    <w:rsid w:val="003B34A3"/>
    <w:rsid w:val="003B463C"/>
    <w:rsid w:val="003B4CD0"/>
    <w:rsid w:val="003B5196"/>
    <w:rsid w:val="003B5AA4"/>
    <w:rsid w:val="003B5B35"/>
    <w:rsid w:val="003C04D0"/>
    <w:rsid w:val="003C183E"/>
    <w:rsid w:val="003C192B"/>
    <w:rsid w:val="003C2754"/>
    <w:rsid w:val="003C37AA"/>
    <w:rsid w:val="003C49A0"/>
    <w:rsid w:val="003C4AA4"/>
    <w:rsid w:val="003C4C56"/>
    <w:rsid w:val="003C4F71"/>
    <w:rsid w:val="003C71F7"/>
    <w:rsid w:val="003C7447"/>
    <w:rsid w:val="003C7CC0"/>
    <w:rsid w:val="003D04AC"/>
    <w:rsid w:val="003D0688"/>
    <w:rsid w:val="003D138A"/>
    <w:rsid w:val="003D1A5E"/>
    <w:rsid w:val="003D1E5B"/>
    <w:rsid w:val="003D2072"/>
    <w:rsid w:val="003D284A"/>
    <w:rsid w:val="003D2C9C"/>
    <w:rsid w:val="003D3A6B"/>
    <w:rsid w:val="003D3E72"/>
    <w:rsid w:val="003D54CA"/>
    <w:rsid w:val="003D5C34"/>
    <w:rsid w:val="003D5F1B"/>
    <w:rsid w:val="003D6EC3"/>
    <w:rsid w:val="003D755F"/>
    <w:rsid w:val="003E01DC"/>
    <w:rsid w:val="003E3E8B"/>
    <w:rsid w:val="003E40F1"/>
    <w:rsid w:val="003E5BAD"/>
    <w:rsid w:val="003E7009"/>
    <w:rsid w:val="003F08A3"/>
    <w:rsid w:val="003F1192"/>
    <w:rsid w:val="003F2A2C"/>
    <w:rsid w:val="003F3025"/>
    <w:rsid w:val="003F44A4"/>
    <w:rsid w:val="003F4EA2"/>
    <w:rsid w:val="003F65EC"/>
    <w:rsid w:val="003F67AF"/>
    <w:rsid w:val="003F6951"/>
    <w:rsid w:val="003F6D06"/>
    <w:rsid w:val="00400281"/>
    <w:rsid w:val="00401780"/>
    <w:rsid w:val="00401C94"/>
    <w:rsid w:val="004021BD"/>
    <w:rsid w:val="00402747"/>
    <w:rsid w:val="0040295D"/>
    <w:rsid w:val="00402BA4"/>
    <w:rsid w:val="00402E5A"/>
    <w:rsid w:val="004035AE"/>
    <w:rsid w:val="00404BA7"/>
    <w:rsid w:val="00405D0F"/>
    <w:rsid w:val="00405FDD"/>
    <w:rsid w:val="00406B7D"/>
    <w:rsid w:val="00406C9B"/>
    <w:rsid w:val="0040734D"/>
    <w:rsid w:val="00407770"/>
    <w:rsid w:val="00410D3D"/>
    <w:rsid w:val="004124C7"/>
    <w:rsid w:val="00413423"/>
    <w:rsid w:val="00413553"/>
    <w:rsid w:val="0041435D"/>
    <w:rsid w:val="00415A6C"/>
    <w:rsid w:val="00415B65"/>
    <w:rsid w:val="00415CA2"/>
    <w:rsid w:val="00415F5F"/>
    <w:rsid w:val="0041744D"/>
    <w:rsid w:val="004215B0"/>
    <w:rsid w:val="00421A17"/>
    <w:rsid w:val="00421A90"/>
    <w:rsid w:val="004223B3"/>
    <w:rsid w:val="00423F10"/>
    <w:rsid w:val="00425CC9"/>
    <w:rsid w:val="00425CE7"/>
    <w:rsid w:val="0042610F"/>
    <w:rsid w:val="0042736D"/>
    <w:rsid w:val="00427749"/>
    <w:rsid w:val="004278A2"/>
    <w:rsid w:val="004300D3"/>
    <w:rsid w:val="004304A2"/>
    <w:rsid w:val="00430D75"/>
    <w:rsid w:val="00431466"/>
    <w:rsid w:val="004318E0"/>
    <w:rsid w:val="00433D11"/>
    <w:rsid w:val="004348E6"/>
    <w:rsid w:val="00434D54"/>
    <w:rsid w:val="00435711"/>
    <w:rsid w:val="00435FFB"/>
    <w:rsid w:val="00436FDD"/>
    <w:rsid w:val="00440254"/>
    <w:rsid w:val="00440266"/>
    <w:rsid w:val="004418EE"/>
    <w:rsid w:val="00442984"/>
    <w:rsid w:val="00443DFB"/>
    <w:rsid w:val="00444369"/>
    <w:rsid w:val="0044476A"/>
    <w:rsid w:val="004452FF"/>
    <w:rsid w:val="004459B1"/>
    <w:rsid w:val="00445BDE"/>
    <w:rsid w:val="004470AE"/>
    <w:rsid w:val="004479F4"/>
    <w:rsid w:val="00447E2C"/>
    <w:rsid w:val="00450361"/>
    <w:rsid w:val="00450B19"/>
    <w:rsid w:val="00450D04"/>
    <w:rsid w:val="00451167"/>
    <w:rsid w:val="0045121A"/>
    <w:rsid w:val="0045167E"/>
    <w:rsid w:val="00451E6E"/>
    <w:rsid w:val="00452449"/>
    <w:rsid w:val="00452829"/>
    <w:rsid w:val="004528BA"/>
    <w:rsid w:val="004528F0"/>
    <w:rsid w:val="004530FC"/>
    <w:rsid w:val="00453577"/>
    <w:rsid w:val="00454AE4"/>
    <w:rsid w:val="00454FD7"/>
    <w:rsid w:val="004553BE"/>
    <w:rsid w:val="00455C8F"/>
    <w:rsid w:val="00455D35"/>
    <w:rsid w:val="0045659F"/>
    <w:rsid w:val="004572E8"/>
    <w:rsid w:val="0045750E"/>
    <w:rsid w:val="0045784C"/>
    <w:rsid w:val="0046048E"/>
    <w:rsid w:val="00460710"/>
    <w:rsid w:val="00461D2C"/>
    <w:rsid w:val="00462CC9"/>
    <w:rsid w:val="00464717"/>
    <w:rsid w:val="004658C1"/>
    <w:rsid w:val="00465BF3"/>
    <w:rsid w:val="00466150"/>
    <w:rsid w:val="00466BFA"/>
    <w:rsid w:val="00466D73"/>
    <w:rsid w:val="00467776"/>
    <w:rsid w:val="00467920"/>
    <w:rsid w:val="00467AD1"/>
    <w:rsid w:val="00470417"/>
    <w:rsid w:val="004708E5"/>
    <w:rsid w:val="00470F8D"/>
    <w:rsid w:val="004719DC"/>
    <w:rsid w:val="00471C56"/>
    <w:rsid w:val="00471EB5"/>
    <w:rsid w:val="00472828"/>
    <w:rsid w:val="00472A25"/>
    <w:rsid w:val="0047337D"/>
    <w:rsid w:val="00473422"/>
    <w:rsid w:val="0047402E"/>
    <w:rsid w:val="00474BCC"/>
    <w:rsid w:val="00474C9C"/>
    <w:rsid w:val="00475096"/>
    <w:rsid w:val="00475A9A"/>
    <w:rsid w:val="00477067"/>
    <w:rsid w:val="0047765B"/>
    <w:rsid w:val="0047782C"/>
    <w:rsid w:val="00480F42"/>
    <w:rsid w:val="00481E51"/>
    <w:rsid w:val="00482D7F"/>
    <w:rsid w:val="004837DF"/>
    <w:rsid w:val="00484767"/>
    <w:rsid w:val="00484F3F"/>
    <w:rsid w:val="00485B30"/>
    <w:rsid w:val="00486009"/>
    <w:rsid w:val="004863A6"/>
    <w:rsid w:val="00486D0C"/>
    <w:rsid w:val="00486DB6"/>
    <w:rsid w:val="004876B8"/>
    <w:rsid w:val="00490771"/>
    <w:rsid w:val="00491E1D"/>
    <w:rsid w:val="00492A79"/>
    <w:rsid w:val="004936E9"/>
    <w:rsid w:val="00493E58"/>
    <w:rsid w:val="004945E1"/>
    <w:rsid w:val="00494868"/>
    <w:rsid w:val="00494A94"/>
    <w:rsid w:val="00494BE0"/>
    <w:rsid w:val="00495E20"/>
    <w:rsid w:val="00497068"/>
    <w:rsid w:val="004A07A7"/>
    <w:rsid w:val="004A0D4D"/>
    <w:rsid w:val="004A17EE"/>
    <w:rsid w:val="004A1DDC"/>
    <w:rsid w:val="004A2533"/>
    <w:rsid w:val="004A3276"/>
    <w:rsid w:val="004A3D7B"/>
    <w:rsid w:val="004A4388"/>
    <w:rsid w:val="004A4574"/>
    <w:rsid w:val="004A5336"/>
    <w:rsid w:val="004A5C4C"/>
    <w:rsid w:val="004A7332"/>
    <w:rsid w:val="004A742B"/>
    <w:rsid w:val="004A79A0"/>
    <w:rsid w:val="004A7A2E"/>
    <w:rsid w:val="004B1376"/>
    <w:rsid w:val="004B1A0E"/>
    <w:rsid w:val="004B2711"/>
    <w:rsid w:val="004B2842"/>
    <w:rsid w:val="004B2B32"/>
    <w:rsid w:val="004B5B8E"/>
    <w:rsid w:val="004B5FBF"/>
    <w:rsid w:val="004B66B2"/>
    <w:rsid w:val="004B6D3A"/>
    <w:rsid w:val="004B72FA"/>
    <w:rsid w:val="004B7312"/>
    <w:rsid w:val="004B7D70"/>
    <w:rsid w:val="004C0570"/>
    <w:rsid w:val="004C18D0"/>
    <w:rsid w:val="004C1EB9"/>
    <w:rsid w:val="004C1F2C"/>
    <w:rsid w:val="004C220C"/>
    <w:rsid w:val="004C29FD"/>
    <w:rsid w:val="004C427D"/>
    <w:rsid w:val="004C4C79"/>
    <w:rsid w:val="004C6639"/>
    <w:rsid w:val="004C6C28"/>
    <w:rsid w:val="004C74A8"/>
    <w:rsid w:val="004C7695"/>
    <w:rsid w:val="004D0928"/>
    <w:rsid w:val="004D0BF9"/>
    <w:rsid w:val="004D2041"/>
    <w:rsid w:val="004D436E"/>
    <w:rsid w:val="004D487F"/>
    <w:rsid w:val="004D4F47"/>
    <w:rsid w:val="004D5707"/>
    <w:rsid w:val="004D6A1E"/>
    <w:rsid w:val="004E052A"/>
    <w:rsid w:val="004E3446"/>
    <w:rsid w:val="004E383F"/>
    <w:rsid w:val="004E39E2"/>
    <w:rsid w:val="004E4E50"/>
    <w:rsid w:val="004E52AA"/>
    <w:rsid w:val="004E56B3"/>
    <w:rsid w:val="004E5D35"/>
    <w:rsid w:val="004E5FDB"/>
    <w:rsid w:val="004E63DD"/>
    <w:rsid w:val="004E7575"/>
    <w:rsid w:val="004F08CB"/>
    <w:rsid w:val="004F098E"/>
    <w:rsid w:val="004F0CC9"/>
    <w:rsid w:val="004F0D67"/>
    <w:rsid w:val="004F17BF"/>
    <w:rsid w:val="004F1C32"/>
    <w:rsid w:val="004F304A"/>
    <w:rsid w:val="004F3114"/>
    <w:rsid w:val="004F3391"/>
    <w:rsid w:val="004F39DC"/>
    <w:rsid w:val="004F5552"/>
    <w:rsid w:val="004F66AC"/>
    <w:rsid w:val="004F762A"/>
    <w:rsid w:val="004F764C"/>
    <w:rsid w:val="005003D4"/>
    <w:rsid w:val="00501178"/>
    <w:rsid w:val="005013B1"/>
    <w:rsid w:val="0050200E"/>
    <w:rsid w:val="00502181"/>
    <w:rsid w:val="005031AB"/>
    <w:rsid w:val="00503527"/>
    <w:rsid w:val="005046E8"/>
    <w:rsid w:val="00505447"/>
    <w:rsid w:val="0050699E"/>
    <w:rsid w:val="00506A3A"/>
    <w:rsid w:val="00507CDC"/>
    <w:rsid w:val="00510FDB"/>
    <w:rsid w:val="00511910"/>
    <w:rsid w:val="0051194B"/>
    <w:rsid w:val="0051235D"/>
    <w:rsid w:val="00513B21"/>
    <w:rsid w:val="0051499C"/>
    <w:rsid w:val="00515B87"/>
    <w:rsid w:val="00515BBE"/>
    <w:rsid w:val="00515FED"/>
    <w:rsid w:val="0051644D"/>
    <w:rsid w:val="005169CC"/>
    <w:rsid w:val="00516CAD"/>
    <w:rsid w:val="00516EF1"/>
    <w:rsid w:val="005203D2"/>
    <w:rsid w:val="00521477"/>
    <w:rsid w:val="00524C17"/>
    <w:rsid w:val="0052674E"/>
    <w:rsid w:val="00526B26"/>
    <w:rsid w:val="0053035E"/>
    <w:rsid w:val="005308BF"/>
    <w:rsid w:val="00531538"/>
    <w:rsid w:val="00531999"/>
    <w:rsid w:val="00531CF4"/>
    <w:rsid w:val="00532250"/>
    <w:rsid w:val="00532AF0"/>
    <w:rsid w:val="00532D22"/>
    <w:rsid w:val="00533781"/>
    <w:rsid w:val="00533BA4"/>
    <w:rsid w:val="005343D8"/>
    <w:rsid w:val="00534857"/>
    <w:rsid w:val="00537DF5"/>
    <w:rsid w:val="005404D3"/>
    <w:rsid w:val="00540792"/>
    <w:rsid w:val="00541360"/>
    <w:rsid w:val="005431A5"/>
    <w:rsid w:val="00543D46"/>
    <w:rsid w:val="00546097"/>
    <w:rsid w:val="00546A8B"/>
    <w:rsid w:val="0054749E"/>
    <w:rsid w:val="005478D3"/>
    <w:rsid w:val="00550D51"/>
    <w:rsid w:val="0055139E"/>
    <w:rsid w:val="00551912"/>
    <w:rsid w:val="005520BA"/>
    <w:rsid w:val="005529D0"/>
    <w:rsid w:val="00553A62"/>
    <w:rsid w:val="00553C92"/>
    <w:rsid w:val="00555959"/>
    <w:rsid w:val="00556244"/>
    <w:rsid w:val="00556620"/>
    <w:rsid w:val="005566B9"/>
    <w:rsid w:val="00560CFD"/>
    <w:rsid w:val="00560FFB"/>
    <w:rsid w:val="005617E2"/>
    <w:rsid w:val="00561F57"/>
    <w:rsid w:val="005620B8"/>
    <w:rsid w:val="005629D7"/>
    <w:rsid w:val="00562E96"/>
    <w:rsid w:val="005647AC"/>
    <w:rsid w:val="00564BE5"/>
    <w:rsid w:val="00565414"/>
    <w:rsid w:val="00565507"/>
    <w:rsid w:val="0056560C"/>
    <w:rsid w:val="005659A5"/>
    <w:rsid w:val="00566374"/>
    <w:rsid w:val="0056684A"/>
    <w:rsid w:val="00566E4D"/>
    <w:rsid w:val="00567120"/>
    <w:rsid w:val="00567E4D"/>
    <w:rsid w:val="00567F62"/>
    <w:rsid w:val="00570AFD"/>
    <w:rsid w:val="0057151C"/>
    <w:rsid w:val="00571930"/>
    <w:rsid w:val="00572263"/>
    <w:rsid w:val="005722AC"/>
    <w:rsid w:val="00572A71"/>
    <w:rsid w:val="0057383D"/>
    <w:rsid w:val="00574347"/>
    <w:rsid w:val="0057487F"/>
    <w:rsid w:val="00575A57"/>
    <w:rsid w:val="00575A97"/>
    <w:rsid w:val="00576681"/>
    <w:rsid w:val="00577259"/>
    <w:rsid w:val="00580571"/>
    <w:rsid w:val="005806C3"/>
    <w:rsid w:val="005810B9"/>
    <w:rsid w:val="005811B0"/>
    <w:rsid w:val="00581289"/>
    <w:rsid w:val="0058223B"/>
    <w:rsid w:val="00582D08"/>
    <w:rsid w:val="00582FCD"/>
    <w:rsid w:val="00583E95"/>
    <w:rsid w:val="00584A85"/>
    <w:rsid w:val="00584FAB"/>
    <w:rsid w:val="0058506C"/>
    <w:rsid w:val="00586FE2"/>
    <w:rsid w:val="0058715D"/>
    <w:rsid w:val="005912F8"/>
    <w:rsid w:val="00591386"/>
    <w:rsid w:val="00591690"/>
    <w:rsid w:val="0059171C"/>
    <w:rsid w:val="00591D59"/>
    <w:rsid w:val="00592C18"/>
    <w:rsid w:val="00592F19"/>
    <w:rsid w:val="005936BB"/>
    <w:rsid w:val="00593853"/>
    <w:rsid w:val="00594DDE"/>
    <w:rsid w:val="00594E5A"/>
    <w:rsid w:val="005951F1"/>
    <w:rsid w:val="005962B9"/>
    <w:rsid w:val="00596353"/>
    <w:rsid w:val="005971F9"/>
    <w:rsid w:val="00597437"/>
    <w:rsid w:val="005A165F"/>
    <w:rsid w:val="005A2947"/>
    <w:rsid w:val="005A3DB7"/>
    <w:rsid w:val="005A5F94"/>
    <w:rsid w:val="005A62B8"/>
    <w:rsid w:val="005A6864"/>
    <w:rsid w:val="005A6BBD"/>
    <w:rsid w:val="005A6CA6"/>
    <w:rsid w:val="005A7455"/>
    <w:rsid w:val="005A785C"/>
    <w:rsid w:val="005B022F"/>
    <w:rsid w:val="005B05F9"/>
    <w:rsid w:val="005B0627"/>
    <w:rsid w:val="005B0639"/>
    <w:rsid w:val="005B06AF"/>
    <w:rsid w:val="005B0787"/>
    <w:rsid w:val="005B0F14"/>
    <w:rsid w:val="005B1349"/>
    <w:rsid w:val="005B2602"/>
    <w:rsid w:val="005B276F"/>
    <w:rsid w:val="005B2912"/>
    <w:rsid w:val="005B2EAF"/>
    <w:rsid w:val="005B3A57"/>
    <w:rsid w:val="005B4537"/>
    <w:rsid w:val="005B5012"/>
    <w:rsid w:val="005B53DD"/>
    <w:rsid w:val="005B63FC"/>
    <w:rsid w:val="005B65E2"/>
    <w:rsid w:val="005B6E46"/>
    <w:rsid w:val="005C0B39"/>
    <w:rsid w:val="005C0FDA"/>
    <w:rsid w:val="005C128E"/>
    <w:rsid w:val="005C1311"/>
    <w:rsid w:val="005C14BE"/>
    <w:rsid w:val="005C345E"/>
    <w:rsid w:val="005C5456"/>
    <w:rsid w:val="005C66C7"/>
    <w:rsid w:val="005C73A4"/>
    <w:rsid w:val="005D0886"/>
    <w:rsid w:val="005D12C1"/>
    <w:rsid w:val="005D37EB"/>
    <w:rsid w:val="005D3E74"/>
    <w:rsid w:val="005D4DAC"/>
    <w:rsid w:val="005D6878"/>
    <w:rsid w:val="005D7E04"/>
    <w:rsid w:val="005DE3D7"/>
    <w:rsid w:val="005E0BFD"/>
    <w:rsid w:val="005E177E"/>
    <w:rsid w:val="005E1A95"/>
    <w:rsid w:val="005E2EF5"/>
    <w:rsid w:val="005E30FB"/>
    <w:rsid w:val="005E3FBA"/>
    <w:rsid w:val="005E4A65"/>
    <w:rsid w:val="005E4EB9"/>
    <w:rsid w:val="005E5BC9"/>
    <w:rsid w:val="005E6F57"/>
    <w:rsid w:val="005E7328"/>
    <w:rsid w:val="005F10FD"/>
    <w:rsid w:val="005F1683"/>
    <w:rsid w:val="005F18C4"/>
    <w:rsid w:val="005F225A"/>
    <w:rsid w:val="005F349E"/>
    <w:rsid w:val="005F3AB8"/>
    <w:rsid w:val="005F3D3B"/>
    <w:rsid w:val="005F445F"/>
    <w:rsid w:val="005F4844"/>
    <w:rsid w:val="005F4CDD"/>
    <w:rsid w:val="005F60DC"/>
    <w:rsid w:val="005F67BB"/>
    <w:rsid w:val="005F6FFF"/>
    <w:rsid w:val="005F78A2"/>
    <w:rsid w:val="005F7D51"/>
    <w:rsid w:val="005F7F35"/>
    <w:rsid w:val="006001C3"/>
    <w:rsid w:val="0060143C"/>
    <w:rsid w:val="0060220B"/>
    <w:rsid w:val="00602232"/>
    <w:rsid w:val="00602DB6"/>
    <w:rsid w:val="006038F3"/>
    <w:rsid w:val="00603C09"/>
    <w:rsid w:val="00603E7B"/>
    <w:rsid w:val="0060450F"/>
    <w:rsid w:val="00604634"/>
    <w:rsid w:val="00605535"/>
    <w:rsid w:val="00605623"/>
    <w:rsid w:val="00606A4B"/>
    <w:rsid w:val="006070CC"/>
    <w:rsid w:val="006073DE"/>
    <w:rsid w:val="0061049D"/>
    <w:rsid w:val="0061070D"/>
    <w:rsid w:val="00610D1C"/>
    <w:rsid w:val="00611D45"/>
    <w:rsid w:val="006125BB"/>
    <w:rsid w:val="00613880"/>
    <w:rsid w:val="00613D7F"/>
    <w:rsid w:val="006160AB"/>
    <w:rsid w:val="00617825"/>
    <w:rsid w:val="0062097F"/>
    <w:rsid w:val="00621BA8"/>
    <w:rsid w:val="00621E05"/>
    <w:rsid w:val="00621E6F"/>
    <w:rsid w:val="006229E0"/>
    <w:rsid w:val="006235AF"/>
    <w:rsid w:val="00623755"/>
    <w:rsid w:val="0062463C"/>
    <w:rsid w:val="00625F39"/>
    <w:rsid w:val="006261E7"/>
    <w:rsid w:val="00626513"/>
    <w:rsid w:val="00626721"/>
    <w:rsid w:val="00626C04"/>
    <w:rsid w:val="00626DAA"/>
    <w:rsid w:val="006272C6"/>
    <w:rsid w:val="00627DD7"/>
    <w:rsid w:val="00630313"/>
    <w:rsid w:val="00630986"/>
    <w:rsid w:val="00631654"/>
    <w:rsid w:val="0063171B"/>
    <w:rsid w:val="00631E65"/>
    <w:rsid w:val="00631E92"/>
    <w:rsid w:val="00632A34"/>
    <w:rsid w:val="00633C16"/>
    <w:rsid w:val="00635194"/>
    <w:rsid w:val="0063627E"/>
    <w:rsid w:val="00636718"/>
    <w:rsid w:val="0063762B"/>
    <w:rsid w:val="006408A3"/>
    <w:rsid w:val="00640A21"/>
    <w:rsid w:val="00640D33"/>
    <w:rsid w:val="00642214"/>
    <w:rsid w:val="00642F23"/>
    <w:rsid w:val="00642FF0"/>
    <w:rsid w:val="0064374F"/>
    <w:rsid w:val="0064418F"/>
    <w:rsid w:val="00644CAA"/>
    <w:rsid w:val="006454C3"/>
    <w:rsid w:val="00645F8A"/>
    <w:rsid w:val="00650D07"/>
    <w:rsid w:val="0065106F"/>
    <w:rsid w:val="0065170C"/>
    <w:rsid w:val="006524B9"/>
    <w:rsid w:val="00652544"/>
    <w:rsid w:val="00653FFB"/>
    <w:rsid w:val="006543E7"/>
    <w:rsid w:val="00654ECE"/>
    <w:rsid w:val="00655D0E"/>
    <w:rsid w:val="00656325"/>
    <w:rsid w:val="00657353"/>
    <w:rsid w:val="00657D30"/>
    <w:rsid w:val="006603D5"/>
    <w:rsid w:val="006608B2"/>
    <w:rsid w:val="00660BEB"/>
    <w:rsid w:val="00661FAF"/>
    <w:rsid w:val="00662AA4"/>
    <w:rsid w:val="00662DC6"/>
    <w:rsid w:val="00664C7A"/>
    <w:rsid w:val="00666321"/>
    <w:rsid w:val="00666533"/>
    <w:rsid w:val="006665FD"/>
    <w:rsid w:val="00666FCC"/>
    <w:rsid w:val="006674B2"/>
    <w:rsid w:val="00667562"/>
    <w:rsid w:val="00667AC8"/>
    <w:rsid w:val="00670375"/>
    <w:rsid w:val="006712BF"/>
    <w:rsid w:val="006719CA"/>
    <w:rsid w:val="006719F8"/>
    <w:rsid w:val="00671B83"/>
    <w:rsid w:val="006725B9"/>
    <w:rsid w:val="006738C2"/>
    <w:rsid w:val="00674731"/>
    <w:rsid w:val="00674AF3"/>
    <w:rsid w:val="006753C7"/>
    <w:rsid w:val="006753F5"/>
    <w:rsid w:val="00675777"/>
    <w:rsid w:val="00675820"/>
    <w:rsid w:val="00675B8B"/>
    <w:rsid w:val="00675C80"/>
    <w:rsid w:val="00676AC4"/>
    <w:rsid w:val="00676AEA"/>
    <w:rsid w:val="00676BC1"/>
    <w:rsid w:val="00676BCF"/>
    <w:rsid w:val="006770D8"/>
    <w:rsid w:val="006779A7"/>
    <w:rsid w:val="0068079A"/>
    <w:rsid w:val="00680824"/>
    <w:rsid w:val="00681326"/>
    <w:rsid w:val="00681EB2"/>
    <w:rsid w:val="006824D7"/>
    <w:rsid w:val="00682CB7"/>
    <w:rsid w:val="0068307F"/>
    <w:rsid w:val="006835E8"/>
    <w:rsid w:val="0068432F"/>
    <w:rsid w:val="00684465"/>
    <w:rsid w:val="006859B0"/>
    <w:rsid w:val="00686454"/>
    <w:rsid w:val="006864A7"/>
    <w:rsid w:val="00686519"/>
    <w:rsid w:val="006865F8"/>
    <w:rsid w:val="00686997"/>
    <w:rsid w:val="00686EBB"/>
    <w:rsid w:val="00690529"/>
    <w:rsid w:val="0069083F"/>
    <w:rsid w:val="00690E20"/>
    <w:rsid w:val="0069101D"/>
    <w:rsid w:val="00691101"/>
    <w:rsid w:val="00691878"/>
    <w:rsid w:val="00692324"/>
    <w:rsid w:val="0069294C"/>
    <w:rsid w:val="0069416F"/>
    <w:rsid w:val="00694D75"/>
    <w:rsid w:val="006961FB"/>
    <w:rsid w:val="006962E5"/>
    <w:rsid w:val="00696A71"/>
    <w:rsid w:val="00696FA1"/>
    <w:rsid w:val="00697196"/>
    <w:rsid w:val="00697B38"/>
    <w:rsid w:val="006A0920"/>
    <w:rsid w:val="006A0E60"/>
    <w:rsid w:val="006A1032"/>
    <w:rsid w:val="006A10A1"/>
    <w:rsid w:val="006A13EA"/>
    <w:rsid w:val="006A15BA"/>
    <w:rsid w:val="006A233E"/>
    <w:rsid w:val="006A23B9"/>
    <w:rsid w:val="006A2BDC"/>
    <w:rsid w:val="006A2F56"/>
    <w:rsid w:val="006A544C"/>
    <w:rsid w:val="006A5A78"/>
    <w:rsid w:val="006A6B90"/>
    <w:rsid w:val="006A7BDC"/>
    <w:rsid w:val="006B1102"/>
    <w:rsid w:val="006B1179"/>
    <w:rsid w:val="006B12EF"/>
    <w:rsid w:val="006B1EBC"/>
    <w:rsid w:val="006B2B9E"/>
    <w:rsid w:val="006B416D"/>
    <w:rsid w:val="006B5ABB"/>
    <w:rsid w:val="006B6569"/>
    <w:rsid w:val="006B66DD"/>
    <w:rsid w:val="006B7304"/>
    <w:rsid w:val="006B7357"/>
    <w:rsid w:val="006B7A05"/>
    <w:rsid w:val="006B7B59"/>
    <w:rsid w:val="006C156F"/>
    <w:rsid w:val="006C2967"/>
    <w:rsid w:val="006C2BAB"/>
    <w:rsid w:val="006C30BE"/>
    <w:rsid w:val="006C3C70"/>
    <w:rsid w:val="006C4487"/>
    <w:rsid w:val="006C4536"/>
    <w:rsid w:val="006C5104"/>
    <w:rsid w:val="006C5975"/>
    <w:rsid w:val="006C60E5"/>
    <w:rsid w:val="006C658E"/>
    <w:rsid w:val="006C66B8"/>
    <w:rsid w:val="006C7390"/>
    <w:rsid w:val="006D03E8"/>
    <w:rsid w:val="006D064A"/>
    <w:rsid w:val="006D0DD0"/>
    <w:rsid w:val="006D23F6"/>
    <w:rsid w:val="006D345A"/>
    <w:rsid w:val="006D3833"/>
    <w:rsid w:val="006D4286"/>
    <w:rsid w:val="006D468E"/>
    <w:rsid w:val="006D490F"/>
    <w:rsid w:val="006D4B05"/>
    <w:rsid w:val="006D4D94"/>
    <w:rsid w:val="006D4EF3"/>
    <w:rsid w:val="006D68D7"/>
    <w:rsid w:val="006E0E30"/>
    <w:rsid w:val="006E195C"/>
    <w:rsid w:val="006E1CCB"/>
    <w:rsid w:val="006E28C9"/>
    <w:rsid w:val="006E2E0C"/>
    <w:rsid w:val="006E2FBC"/>
    <w:rsid w:val="006E44E5"/>
    <w:rsid w:val="006E4746"/>
    <w:rsid w:val="006E4E79"/>
    <w:rsid w:val="006F04C1"/>
    <w:rsid w:val="006F0B43"/>
    <w:rsid w:val="006F1D72"/>
    <w:rsid w:val="006F1FEC"/>
    <w:rsid w:val="006F2265"/>
    <w:rsid w:val="006F263D"/>
    <w:rsid w:val="006F2D84"/>
    <w:rsid w:val="006F4605"/>
    <w:rsid w:val="006F4F4C"/>
    <w:rsid w:val="006F663C"/>
    <w:rsid w:val="006F687D"/>
    <w:rsid w:val="006F7196"/>
    <w:rsid w:val="006F7298"/>
    <w:rsid w:val="006F7F14"/>
    <w:rsid w:val="0070133A"/>
    <w:rsid w:val="00701BD7"/>
    <w:rsid w:val="00701DA8"/>
    <w:rsid w:val="00702272"/>
    <w:rsid w:val="00703256"/>
    <w:rsid w:val="007033B0"/>
    <w:rsid w:val="007034F2"/>
    <w:rsid w:val="0070478C"/>
    <w:rsid w:val="00704AE0"/>
    <w:rsid w:val="007050F8"/>
    <w:rsid w:val="00705271"/>
    <w:rsid w:val="00705A19"/>
    <w:rsid w:val="00705CE9"/>
    <w:rsid w:val="0070689B"/>
    <w:rsid w:val="00706B14"/>
    <w:rsid w:val="00706B71"/>
    <w:rsid w:val="00707C6D"/>
    <w:rsid w:val="007100EA"/>
    <w:rsid w:val="007106B6"/>
    <w:rsid w:val="007116F9"/>
    <w:rsid w:val="007117F8"/>
    <w:rsid w:val="00711DA5"/>
    <w:rsid w:val="00711EF2"/>
    <w:rsid w:val="007126FC"/>
    <w:rsid w:val="00713593"/>
    <w:rsid w:val="00714F50"/>
    <w:rsid w:val="00715034"/>
    <w:rsid w:val="00715095"/>
    <w:rsid w:val="00715A2B"/>
    <w:rsid w:val="00715A37"/>
    <w:rsid w:val="007160F8"/>
    <w:rsid w:val="00716A2C"/>
    <w:rsid w:val="00716AB1"/>
    <w:rsid w:val="00716D67"/>
    <w:rsid w:val="007172A1"/>
    <w:rsid w:val="007172E1"/>
    <w:rsid w:val="00717547"/>
    <w:rsid w:val="007208BE"/>
    <w:rsid w:val="00722B9F"/>
    <w:rsid w:val="00723502"/>
    <w:rsid w:val="00724890"/>
    <w:rsid w:val="007265A1"/>
    <w:rsid w:val="00726BAD"/>
    <w:rsid w:val="00726F4E"/>
    <w:rsid w:val="0072741D"/>
    <w:rsid w:val="0073168B"/>
    <w:rsid w:val="00732C69"/>
    <w:rsid w:val="007331DE"/>
    <w:rsid w:val="00734097"/>
    <w:rsid w:val="00734937"/>
    <w:rsid w:val="00734F71"/>
    <w:rsid w:val="00735051"/>
    <w:rsid w:val="00735EE6"/>
    <w:rsid w:val="0073606B"/>
    <w:rsid w:val="00736EE9"/>
    <w:rsid w:val="007370D1"/>
    <w:rsid w:val="00737D01"/>
    <w:rsid w:val="007402B0"/>
    <w:rsid w:val="007411C2"/>
    <w:rsid w:val="0074161B"/>
    <w:rsid w:val="007429C5"/>
    <w:rsid w:val="00742A4B"/>
    <w:rsid w:val="0074301B"/>
    <w:rsid w:val="007439D2"/>
    <w:rsid w:val="00743B2A"/>
    <w:rsid w:val="007442E1"/>
    <w:rsid w:val="00746FC7"/>
    <w:rsid w:val="0074789C"/>
    <w:rsid w:val="00747CE1"/>
    <w:rsid w:val="00747DDF"/>
    <w:rsid w:val="00747ED1"/>
    <w:rsid w:val="0075002C"/>
    <w:rsid w:val="007517F3"/>
    <w:rsid w:val="00751B5E"/>
    <w:rsid w:val="0075260D"/>
    <w:rsid w:val="00752980"/>
    <w:rsid w:val="00752C62"/>
    <w:rsid w:val="007539E5"/>
    <w:rsid w:val="00753B62"/>
    <w:rsid w:val="0075479E"/>
    <w:rsid w:val="00754B8C"/>
    <w:rsid w:val="00755820"/>
    <w:rsid w:val="00755E10"/>
    <w:rsid w:val="00756B57"/>
    <w:rsid w:val="007609F7"/>
    <w:rsid w:val="007613E7"/>
    <w:rsid w:val="00761A7F"/>
    <w:rsid w:val="00761D36"/>
    <w:rsid w:val="00762833"/>
    <w:rsid w:val="00762FA8"/>
    <w:rsid w:val="0076345E"/>
    <w:rsid w:val="00764252"/>
    <w:rsid w:val="0076441E"/>
    <w:rsid w:val="007644D6"/>
    <w:rsid w:val="0076536C"/>
    <w:rsid w:val="007655A1"/>
    <w:rsid w:val="007675E6"/>
    <w:rsid w:val="007678CF"/>
    <w:rsid w:val="0076B1DD"/>
    <w:rsid w:val="007700B7"/>
    <w:rsid w:val="00770977"/>
    <w:rsid w:val="00771DD8"/>
    <w:rsid w:val="007720D0"/>
    <w:rsid w:val="00773A40"/>
    <w:rsid w:val="00774226"/>
    <w:rsid w:val="007744BF"/>
    <w:rsid w:val="007754C9"/>
    <w:rsid w:val="00780133"/>
    <w:rsid w:val="007802A3"/>
    <w:rsid w:val="00780837"/>
    <w:rsid w:val="00781B45"/>
    <w:rsid w:val="00784E14"/>
    <w:rsid w:val="0078563A"/>
    <w:rsid w:val="00786264"/>
    <w:rsid w:val="00787967"/>
    <w:rsid w:val="00790FA9"/>
    <w:rsid w:val="00791886"/>
    <w:rsid w:val="007919BF"/>
    <w:rsid w:val="0079220B"/>
    <w:rsid w:val="00792650"/>
    <w:rsid w:val="00792C2C"/>
    <w:rsid w:val="0079351E"/>
    <w:rsid w:val="00794825"/>
    <w:rsid w:val="0079489E"/>
    <w:rsid w:val="007952C6"/>
    <w:rsid w:val="00796758"/>
    <w:rsid w:val="00797398"/>
    <w:rsid w:val="00797591"/>
    <w:rsid w:val="007A006E"/>
    <w:rsid w:val="007A0095"/>
    <w:rsid w:val="007A15CD"/>
    <w:rsid w:val="007A15ED"/>
    <w:rsid w:val="007A1A33"/>
    <w:rsid w:val="007A1F56"/>
    <w:rsid w:val="007A1F72"/>
    <w:rsid w:val="007A2120"/>
    <w:rsid w:val="007A2B5C"/>
    <w:rsid w:val="007A3307"/>
    <w:rsid w:val="007A37E6"/>
    <w:rsid w:val="007A3EA9"/>
    <w:rsid w:val="007A4477"/>
    <w:rsid w:val="007A5F60"/>
    <w:rsid w:val="007A693E"/>
    <w:rsid w:val="007A6A28"/>
    <w:rsid w:val="007B0B4F"/>
    <w:rsid w:val="007B149B"/>
    <w:rsid w:val="007B2614"/>
    <w:rsid w:val="007B2A1E"/>
    <w:rsid w:val="007B35D8"/>
    <w:rsid w:val="007B3708"/>
    <w:rsid w:val="007B4AC4"/>
    <w:rsid w:val="007B4FED"/>
    <w:rsid w:val="007B5B56"/>
    <w:rsid w:val="007B5FFB"/>
    <w:rsid w:val="007B6673"/>
    <w:rsid w:val="007B67F8"/>
    <w:rsid w:val="007B79AE"/>
    <w:rsid w:val="007C03A9"/>
    <w:rsid w:val="007C1361"/>
    <w:rsid w:val="007C35FB"/>
    <w:rsid w:val="007C52ED"/>
    <w:rsid w:val="007C5341"/>
    <w:rsid w:val="007C55AB"/>
    <w:rsid w:val="007C564F"/>
    <w:rsid w:val="007C5BA8"/>
    <w:rsid w:val="007C7171"/>
    <w:rsid w:val="007C7685"/>
    <w:rsid w:val="007C7B83"/>
    <w:rsid w:val="007C7FD9"/>
    <w:rsid w:val="007D094C"/>
    <w:rsid w:val="007D152A"/>
    <w:rsid w:val="007D1835"/>
    <w:rsid w:val="007D2262"/>
    <w:rsid w:val="007D3A56"/>
    <w:rsid w:val="007D47A8"/>
    <w:rsid w:val="007D5931"/>
    <w:rsid w:val="007D6A64"/>
    <w:rsid w:val="007D7276"/>
    <w:rsid w:val="007D7D91"/>
    <w:rsid w:val="007E0E21"/>
    <w:rsid w:val="007E0E77"/>
    <w:rsid w:val="007E0F5D"/>
    <w:rsid w:val="007E1129"/>
    <w:rsid w:val="007E1648"/>
    <w:rsid w:val="007E2B9B"/>
    <w:rsid w:val="007E2F50"/>
    <w:rsid w:val="007E2FFA"/>
    <w:rsid w:val="007E300F"/>
    <w:rsid w:val="007E3768"/>
    <w:rsid w:val="007E3A18"/>
    <w:rsid w:val="007E40CC"/>
    <w:rsid w:val="007E48CF"/>
    <w:rsid w:val="007E5D83"/>
    <w:rsid w:val="007E5E4C"/>
    <w:rsid w:val="007E5F7C"/>
    <w:rsid w:val="007E6343"/>
    <w:rsid w:val="007E6449"/>
    <w:rsid w:val="007E6A64"/>
    <w:rsid w:val="007E6CD1"/>
    <w:rsid w:val="007E70EC"/>
    <w:rsid w:val="007E72B5"/>
    <w:rsid w:val="007E72D9"/>
    <w:rsid w:val="007F02AB"/>
    <w:rsid w:val="007F0815"/>
    <w:rsid w:val="007F08B2"/>
    <w:rsid w:val="007F10A4"/>
    <w:rsid w:val="007F159C"/>
    <w:rsid w:val="007F1682"/>
    <w:rsid w:val="007F16E5"/>
    <w:rsid w:val="007F1BAC"/>
    <w:rsid w:val="007F3FDF"/>
    <w:rsid w:val="007F4A29"/>
    <w:rsid w:val="007F574F"/>
    <w:rsid w:val="007F5E90"/>
    <w:rsid w:val="007F687F"/>
    <w:rsid w:val="007F6B07"/>
    <w:rsid w:val="007F755E"/>
    <w:rsid w:val="007F7897"/>
    <w:rsid w:val="007F7E17"/>
    <w:rsid w:val="007F7E3F"/>
    <w:rsid w:val="008000EB"/>
    <w:rsid w:val="00801C89"/>
    <w:rsid w:val="00802033"/>
    <w:rsid w:val="0080260A"/>
    <w:rsid w:val="0080335B"/>
    <w:rsid w:val="00804641"/>
    <w:rsid w:val="008046D3"/>
    <w:rsid w:val="00805554"/>
    <w:rsid w:val="0080616D"/>
    <w:rsid w:val="008065FF"/>
    <w:rsid w:val="008067CC"/>
    <w:rsid w:val="0080686C"/>
    <w:rsid w:val="00806CCE"/>
    <w:rsid w:val="00807D4C"/>
    <w:rsid w:val="008107F6"/>
    <w:rsid w:val="008111F2"/>
    <w:rsid w:val="00811ED6"/>
    <w:rsid w:val="00811F12"/>
    <w:rsid w:val="00812807"/>
    <w:rsid w:val="00812809"/>
    <w:rsid w:val="008132D6"/>
    <w:rsid w:val="00813414"/>
    <w:rsid w:val="008134C1"/>
    <w:rsid w:val="008140D8"/>
    <w:rsid w:val="0081550D"/>
    <w:rsid w:val="0081696E"/>
    <w:rsid w:val="0081770D"/>
    <w:rsid w:val="0081787D"/>
    <w:rsid w:val="008204E1"/>
    <w:rsid w:val="00820BC4"/>
    <w:rsid w:val="008226ED"/>
    <w:rsid w:val="00822919"/>
    <w:rsid w:val="00822A9E"/>
    <w:rsid w:val="00822B12"/>
    <w:rsid w:val="00822D3B"/>
    <w:rsid w:val="00822DF1"/>
    <w:rsid w:val="0082335D"/>
    <w:rsid w:val="00824657"/>
    <w:rsid w:val="00824ABF"/>
    <w:rsid w:val="00825523"/>
    <w:rsid w:val="0082564A"/>
    <w:rsid w:val="00827FED"/>
    <w:rsid w:val="008302DE"/>
    <w:rsid w:val="00830A67"/>
    <w:rsid w:val="00830CCA"/>
    <w:rsid w:val="00830DD5"/>
    <w:rsid w:val="008325E1"/>
    <w:rsid w:val="00832D9F"/>
    <w:rsid w:val="008332B7"/>
    <w:rsid w:val="008335BE"/>
    <w:rsid w:val="00833BAC"/>
    <w:rsid w:val="00833F83"/>
    <w:rsid w:val="00834569"/>
    <w:rsid w:val="00835C34"/>
    <w:rsid w:val="00837404"/>
    <w:rsid w:val="00840018"/>
    <w:rsid w:val="00840EB6"/>
    <w:rsid w:val="008425AB"/>
    <w:rsid w:val="008426F3"/>
    <w:rsid w:val="008428E5"/>
    <w:rsid w:val="00843898"/>
    <w:rsid w:val="00843A5F"/>
    <w:rsid w:val="00843D31"/>
    <w:rsid w:val="00845F2B"/>
    <w:rsid w:val="008460CA"/>
    <w:rsid w:val="00846404"/>
    <w:rsid w:val="00846861"/>
    <w:rsid w:val="00846DF4"/>
    <w:rsid w:val="00847E33"/>
    <w:rsid w:val="00847E56"/>
    <w:rsid w:val="008504B2"/>
    <w:rsid w:val="0085053F"/>
    <w:rsid w:val="00850A5E"/>
    <w:rsid w:val="008525D0"/>
    <w:rsid w:val="00852779"/>
    <w:rsid w:val="00852888"/>
    <w:rsid w:val="00853443"/>
    <w:rsid w:val="00853AD9"/>
    <w:rsid w:val="008545CD"/>
    <w:rsid w:val="008550CC"/>
    <w:rsid w:val="00855292"/>
    <w:rsid w:val="008564B6"/>
    <w:rsid w:val="008564CD"/>
    <w:rsid w:val="0085665B"/>
    <w:rsid w:val="00857093"/>
    <w:rsid w:val="008573D2"/>
    <w:rsid w:val="008606D4"/>
    <w:rsid w:val="0086139E"/>
    <w:rsid w:val="0086190D"/>
    <w:rsid w:val="00861D9F"/>
    <w:rsid w:val="0086227F"/>
    <w:rsid w:val="00863D00"/>
    <w:rsid w:val="00863D63"/>
    <w:rsid w:val="00863F0D"/>
    <w:rsid w:val="008641C7"/>
    <w:rsid w:val="0086554E"/>
    <w:rsid w:val="008657F9"/>
    <w:rsid w:val="008662D0"/>
    <w:rsid w:val="008665E4"/>
    <w:rsid w:val="00866E29"/>
    <w:rsid w:val="008678A8"/>
    <w:rsid w:val="00867E50"/>
    <w:rsid w:val="00870500"/>
    <w:rsid w:val="00870734"/>
    <w:rsid w:val="008710FC"/>
    <w:rsid w:val="0087136D"/>
    <w:rsid w:val="008718C0"/>
    <w:rsid w:val="0087544D"/>
    <w:rsid w:val="00875C84"/>
    <w:rsid w:val="008762DF"/>
    <w:rsid w:val="008764C9"/>
    <w:rsid w:val="00876630"/>
    <w:rsid w:val="00876655"/>
    <w:rsid w:val="008771BC"/>
    <w:rsid w:val="00877F21"/>
    <w:rsid w:val="00880351"/>
    <w:rsid w:val="0088096C"/>
    <w:rsid w:val="00880D69"/>
    <w:rsid w:val="00880EC6"/>
    <w:rsid w:val="00881D8D"/>
    <w:rsid w:val="00882209"/>
    <w:rsid w:val="00882311"/>
    <w:rsid w:val="00882BB0"/>
    <w:rsid w:val="00883507"/>
    <w:rsid w:val="00883CAE"/>
    <w:rsid w:val="00884EA6"/>
    <w:rsid w:val="0088731E"/>
    <w:rsid w:val="00887661"/>
    <w:rsid w:val="00887C31"/>
    <w:rsid w:val="00887C40"/>
    <w:rsid w:val="00891512"/>
    <w:rsid w:val="00891532"/>
    <w:rsid w:val="008924E7"/>
    <w:rsid w:val="00893108"/>
    <w:rsid w:val="0089374E"/>
    <w:rsid w:val="008938A9"/>
    <w:rsid w:val="00893CB2"/>
    <w:rsid w:val="00893D7F"/>
    <w:rsid w:val="0089420B"/>
    <w:rsid w:val="00896284"/>
    <w:rsid w:val="00896476"/>
    <w:rsid w:val="0089668C"/>
    <w:rsid w:val="00896E11"/>
    <w:rsid w:val="008A0251"/>
    <w:rsid w:val="008A0CC0"/>
    <w:rsid w:val="008A20E3"/>
    <w:rsid w:val="008A27CC"/>
    <w:rsid w:val="008A2AD2"/>
    <w:rsid w:val="008A304F"/>
    <w:rsid w:val="008A3ABF"/>
    <w:rsid w:val="008A4712"/>
    <w:rsid w:val="008A5868"/>
    <w:rsid w:val="008A5CF5"/>
    <w:rsid w:val="008A5D70"/>
    <w:rsid w:val="008A646C"/>
    <w:rsid w:val="008A6556"/>
    <w:rsid w:val="008A6712"/>
    <w:rsid w:val="008A6866"/>
    <w:rsid w:val="008A6B98"/>
    <w:rsid w:val="008A6E9D"/>
    <w:rsid w:val="008A733A"/>
    <w:rsid w:val="008A7CDD"/>
    <w:rsid w:val="008B0C1A"/>
    <w:rsid w:val="008B1337"/>
    <w:rsid w:val="008B29C5"/>
    <w:rsid w:val="008B2BCD"/>
    <w:rsid w:val="008B2E07"/>
    <w:rsid w:val="008B4DFF"/>
    <w:rsid w:val="008B56DF"/>
    <w:rsid w:val="008B7453"/>
    <w:rsid w:val="008B7A79"/>
    <w:rsid w:val="008C0660"/>
    <w:rsid w:val="008C21C1"/>
    <w:rsid w:val="008C4534"/>
    <w:rsid w:val="008C666A"/>
    <w:rsid w:val="008C77F3"/>
    <w:rsid w:val="008C7D35"/>
    <w:rsid w:val="008D0A37"/>
    <w:rsid w:val="008D0A5C"/>
    <w:rsid w:val="008D0FFA"/>
    <w:rsid w:val="008D1418"/>
    <w:rsid w:val="008D2947"/>
    <w:rsid w:val="008D2B3C"/>
    <w:rsid w:val="008D3104"/>
    <w:rsid w:val="008D37BF"/>
    <w:rsid w:val="008D3E27"/>
    <w:rsid w:val="008D5A7F"/>
    <w:rsid w:val="008D6C64"/>
    <w:rsid w:val="008D6D4A"/>
    <w:rsid w:val="008D72C8"/>
    <w:rsid w:val="008D7AA7"/>
    <w:rsid w:val="008E0A4E"/>
    <w:rsid w:val="008E0B01"/>
    <w:rsid w:val="008E0F8B"/>
    <w:rsid w:val="008E1E08"/>
    <w:rsid w:val="008E21BD"/>
    <w:rsid w:val="008E2341"/>
    <w:rsid w:val="008E31D7"/>
    <w:rsid w:val="008E39D1"/>
    <w:rsid w:val="008E402B"/>
    <w:rsid w:val="008E40C3"/>
    <w:rsid w:val="008E41A1"/>
    <w:rsid w:val="008E443D"/>
    <w:rsid w:val="008E52E1"/>
    <w:rsid w:val="008F0BEF"/>
    <w:rsid w:val="008F0EFF"/>
    <w:rsid w:val="008F14FD"/>
    <w:rsid w:val="008F1E18"/>
    <w:rsid w:val="008F1EDA"/>
    <w:rsid w:val="008F2432"/>
    <w:rsid w:val="008F2662"/>
    <w:rsid w:val="008F6D52"/>
    <w:rsid w:val="008F6E45"/>
    <w:rsid w:val="008F7C5F"/>
    <w:rsid w:val="008F7E3A"/>
    <w:rsid w:val="009008C0"/>
    <w:rsid w:val="00901214"/>
    <w:rsid w:val="0090138B"/>
    <w:rsid w:val="00901C3A"/>
    <w:rsid w:val="00902947"/>
    <w:rsid w:val="009032A8"/>
    <w:rsid w:val="00903CD8"/>
    <w:rsid w:val="0090428C"/>
    <w:rsid w:val="00904BAB"/>
    <w:rsid w:val="0090643B"/>
    <w:rsid w:val="0090681F"/>
    <w:rsid w:val="00906846"/>
    <w:rsid w:val="0090724D"/>
    <w:rsid w:val="009072F5"/>
    <w:rsid w:val="0090780C"/>
    <w:rsid w:val="009106BF"/>
    <w:rsid w:val="00910AA4"/>
    <w:rsid w:val="00910C3F"/>
    <w:rsid w:val="00911C2F"/>
    <w:rsid w:val="00911FC4"/>
    <w:rsid w:val="00913205"/>
    <w:rsid w:val="00914399"/>
    <w:rsid w:val="009144DC"/>
    <w:rsid w:val="009146FC"/>
    <w:rsid w:val="00914AB4"/>
    <w:rsid w:val="00914F66"/>
    <w:rsid w:val="0091565F"/>
    <w:rsid w:val="00915A6E"/>
    <w:rsid w:val="009218B4"/>
    <w:rsid w:val="00921A3E"/>
    <w:rsid w:val="00922BE9"/>
    <w:rsid w:val="009230BC"/>
    <w:rsid w:val="009236C3"/>
    <w:rsid w:val="00923C02"/>
    <w:rsid w:val="009253BA"/>
    <w:rsid w:val="00925433"/>
    <w:rsid w:val="00926325"/>
    <w:rsid w:val="00926679"/>
    <w:rsid w:val="00927812"/>
    <w:rsid w:val="009278E9"/>
    <w:rsid w:val="009310F4"/>
    <w:rsid w:val="00932575"/>
    <w:rsid w:val="0093308E"/>
    <w:rsid w:val="0093354C"/>
    <w:rsid w:val="009339AC"/>
    <w:rsid w:val="00933C73"/>
    <w:rsid w:val="00934CC0"/>
    <w:rsid w:val="00935204"/>
    <w:rsid w:val="0093591B"/>
    <w:rsid w:val="009359C3"/>
    <w:rsid w:val="00935A32"/>
    <w:rsid w:val="00935AE5"/>
    <w:rsid w:val="00936C87"/>
    <w:rsid w:val="00936D50"/>
    <w:rsid w:val="00937144"/>
    <w:rsid w:val="009376A5"/>
    <w:rsid w:val="00937C84"/>
    <w:rsid w:val="009402E2"/>
    <w:rsid w:val="0094125B"/>
    <w:rsid w:val="009418D4"/>
    <w:rsid w:val="0094598A"/>
    <w:rsid w:val="00947DC3"/>
    <w:rsid w:val="00947ECF"/>
    <w:rsid w:val="00947EF0"/>
    <w:rsid w:val="00947F20"/>
    <w:rsid w:val="009506D4"/>
    <w:rsid w:val="00950701"/>
    <w:rsid w:val="00950B59"/>
    <w:rsid w:val="009511D4"/>
    <w:rsid w:val="009515DE"/>
    <w:rsid w:val="009526E7"/>
    <w:rsid w:val="009529FB"/>
    <w:rsid w:val="00953479"/>
    <w:rsid w:val="00954BC3"/>
    <w:rsid w:val="0095531D"/>
    <w:rsid w:val="009558B0"/>
    <w:rsid w:val="009559D2"/>
    <w:rsid w:val="00955B52"/>
    <w:rsid w:val="00956298"/>
    <w:rsid w:val="00956668"/>
    <w:rsid w:val="00957377"/>
    <w:rsid w:val="009574B3"/>
    <w:rsid w:val="00957603"/>
    <w:rsid w:val="00957EA9"/>
    <w:rsid w:val="00960C6A"/>
    <w:rsid w:val="00961716"/>
    <w:rsid w:val="00962371"/>
    <w:rsid w:val="00963376"/>
    <w:rsid w:val="0096381C"/>
    <w:rsid w:val="00963E5E"/>
    <w:rsid w:val="00965228"/>
    <w:rsid w:val="00965AD3"/>
    <w:rsid w:val="009665E5"/>
    <w:rsid w:val="00967313"/>
    <w:rsid w:val="009674F9"/>
    <w:rsid w:val="009676CC"/>
    <w:rsid w:val="00967854"/>
    <w:rsid w:val="00970142"/>
    <w:rsid w:val="009702C7"/>
    <w:rsid w:val="00970DFC"/>
    <w:rsid w:val="009717E3"/>
    <w:rsid w:val="00971A0F"/>
    <w:rsid w:val="0097201E"/>
    <w:rsid w:val="00972597"/>
    <w:rsid w:val="00972988"/>
    <w:rsid w:val="00972C21"/>
    <w:rsid w:val="00972C37"/>
    <w:rsid w:val="0097374D"/>
    <w:rsid w:val="00973ADC"/>
    <w:rsid w:val="00973BE9"/>
    <w:rsid w:val="00974B55"/>
    <w:rsid w:val="00975680"/>
    <w:rsid w:val="009757D2"/>
    <w:rsid w:val="00977068"/>
    <w:rsid w:val="00980D29"/>
    <w:rsid w:val="0098149F"/>
    <w:rsid w:val="00982C9D"/>
    <w:rsid w:val="00982D3A"/>
    <w:rsid w:val="00983547"/>
    <w:rsid w:val="009837B6"/>
    <w:rsid w:val="00984405"/>
    <w:rsid w:val="00984B14"/>
    <w:rsid w:val="00985268"/>
    <w:rsid w:val="00985774"/>
    <w:rsid w:val="00985911"/>
    <w:rsid w:val="00985F63"/>
    <w:rsid w:val="00986A51"/>
    <w:rsid w:val="009878BA"/>
    <w:rsid w:val="009900E5"/>
    <w:rsid w:val="009912AC"/>
    <w:rsid w:val="00991DEF"/>
    <w:rsid w:val="0099306C"/>
    <w:rsid w:val="009930DE"/>
    <w:rsid w:val="00993235"/>
    <w:rsid w:val="0099336E"/>
    <w:rsid w:val="00995DCC"/>
    <w:rsid w:val="0099628F"/>
    <w:rsid w:val="00996F35"/>
    <w:rsid w:val="00997361"/>
    <w:rsid w:val="0099780F"/>
    <w:rsid w:val="00997FF2"/>
    <w:rsid w:val="009A0083"/>
    <w:rsid w:val="009A2B20"/>
    <w:rsid w:val="009A327F"/>
    <w:rsid w:val="009A370F"/>
    <w:rsid w:val="009A3E42"/>
    <w:rsid w:val="009A480F"/>
    <w:rsid w:val="009A49B7"/>
    <w:rsid w:val="009A5D82"/>
    <w:rsid w:val="009A72D5"/>
    <w:rsid w:val="009A7EA8"/>
    <w:rsid w:val="009B0826"/>
    <w:rsid w:val="009B0B0F"/>
    <w:rsid w:val="009B126A"/>
    <w:rsid w:val="009B1962"/>
    <w:rsid w:val="009B29F1"/>
    <w:rsid w:val="009B3032"/>
    <w:rsid w:val="009B3375"/>
    <w:rsid w:val="009B39CE"/>
    <w:rsid w:val="009B43DC"/>
    <w:rsid w:val="009B45DE"/>
    <w:rsid w:val="009B4F3A"/>
    <w:rsid w:val="009B5CEA"/>
    <w:rsid w:val="009B6302"/>
    <w:rsid w:val="009B65C5"/>
    <w:rsid w:val="009B72CF"/>
    <w:rsid w:val="009B781A"/>
    <w:rsid w:val="009B794B"/>
    <w:rsid w:val="009C06D6"/>
    <w:rsid w:val="009C109C"/>
    <w:rsid w:val="009C1BA5"/>
    <w:rsid w:val="009C1CAF"/>
    <w:rsid w:val="009C1E34"/>
    <w:rsid w:val="009C2FC1"/>
    <w:rsid w:val="009C40B3"/>
    <w:rsid w:val="009C491F"/>
    <w:rsid w:val="009C4C43"/>
    <w:rsid w:val="009C53BD"/>
    <w:rsid w:val="009C549A"/>
    <w:rsid w:val="009C593D"/>
    <w:rsid w:val="009C60A3"/>
    <w:rsid w:val="009C623F"/>
    <w:rsid w:val="009C6354"/>
    <w:rsid w:val="009C691D"/>
    <w:rsid w:val="009C6994"/>
    <w:rsid w:val="009C6D6A"/>
    <w:rsid w:val="009C6E17"/>
    <w:rsid w:val="009C6E2F"/>
    <w:rsid w:val="009C700F"/>
    <w:rsid w:val="009C79BA"/>
    <w:rsid w:val="009C7E38"/>
    <w:rsid w:val="009D1C47"/>
    <w:rsid w:val="009D1E8C"/>
    <w:rsid w:val="009D2D65"/>
    <w:rsid w:val="009D357E"/>
    <w:rsid w:val="009D35FF"/>
    <w:rsid w:val="009D3A6A"/>
    <w:rsid w:val="009D5088"/>
    <w:rsid w:val="009D530B"/>
    <w:rsid w:val="009D5C4C"/>
    <w:rsid w:val="009D6463"/>
    <w:rsid w:val="009D6A7F"/>
    <w:rsid w:val="009D6E6C"/>
    <w:rsid w:val="009E016E"/>
    <w:rsid w:val="009E06B9"/>
    <w:rsid w:val="009E0D61"/>
    <w:rsid w:val="009E0DE1"/>
    <w:rsid w:val="009E139C"/>
    <w:rsid w:val="009E1EBF"/>
    <w:rsid w:val="009E2B22"/>
    <w:rsid w:val="009E318D"/>
    <w:rsid w:val="009E4B14"/>
    <w:rsid w:val="009E64F1"/>
    <w:rsid w:val="009F15E2"/>
    <w:rsid w:val="009F2912"/>
    <w:rsid w:val="009F3417"/>
    <w:rsid w:val="009F3F72"/>
    <w:rsid w:val="009F418F"/>
    <w:rsid w:val="009F419F"/>
    <w:rsid w:val="009F4F1F"/>
    <w:rsid w:val="00A03D10"/>
    <w:rsid w:val="00A03F97"/>
    <w:rsid w:val="00A0521C"/>
    <w:rsid w:val="00A05D4A"/>
    <w:rsid w:val="00A05FC6"/>
    <w:rsid w:val="00A067E2"/>
    <w:rsid w:val="00A07479"/>
    <w:rsid w:val="00A07A0D"/>
    <w:rsid w:val="00A10119"/>
    <w:rsid w:val="00A10DBE"/>
    <w:rsid w:val="00A12654"/>
    <w:rsid w:val="00A12BA6"/>
    <w:rsid w:val="00A13C2F"/>
    <w:rsid w:val="00A143B3"/>
    <w:rsid w:val="00A14712"/>
    <w:rsid w:val="00A14CCA"/>
    <w:rsid w:val="00A14DD8"/>
    <w:rsid w:val="00A15474"/>
    <w:rsid w:val="00A1547E"/>
    <w:rsid w:val="00A16AE1"/>
    <w:rsid w:val="00A16CA6"/>
    <w:rsid w:val="00A1730D"/>
    <w:rsid w:val="00A1742A"/>
    <w:rsid w:val="00A20471"/>
    <w:rsid w:val="00A207AF"/>
    <w:rsid w:val="00A20FDF"/>
    <w:rsid w:val="00A210AD"/>
    <w:rsid w:val="00A2294D"/>
    <w:rsid w:val="00A23193"/>
    <w:rsid w:val="00A23F97"/>
    <w:rsid w:val="00A23FCC"/>
    <w:rsid w:val="00A24011"/>
    <w:rsid w:val="00A250C2"/>
    <w:rsid w:val="00A25A0A"/>
    <w:rsid w:val="00A262B6"/>
    <w:rsid w:val="00A26FE4"/>
    <w:rsid w:val="00A27976"/>
    <w:rsid w:val="00A30258"/>
    <w:rsid w:val="00A31EC5"/>
    <w:rsid w:val="00A32626"/>
    <w:rsid w:val="00A3273D"/>
    <w:rsid w:val="00A33D2F"/>
    <w:rsid w:val="00A344F5"/>
    <w:rsid w:val="00A34808"/>
    <w:rsid w:val="00A34DF4"/>
    <w:rsid w:val="00A354F6"/>
    <w:rsid w:val="00A35ED7"/>
    <w:rsid w:val="00A360A9"/>
    <w:rsid w:val="00A36C61"/>
    <w:rsid w:val="00A36C8F"/>
    <w:rsid w:val="00A378F1"/>
    <w:rsid w:val="00A37F44"/>
    <w:rsid w:val="00A400C5"/>
    <w:rsid w:val="00A404E2"/>
    <w:rsid w:val="00A40A75"/>
    <w:rsid w:val="00A40E63"/>
    <w:rsid w:val="00A410DF"/>
    <w:rsid w:val="00A41193"/>
    <w:rsid w:val="00A41209"/>
    <w:rsid w:val="00A41312"/>
    <w:rsid w:val="00A41447"/>
    <w:rsid w:val="00A420EB"/>
    <w:rsid w:val="00A4257A"/>
    <w:rsid w:val="00A43075"/>
    <w:rsid w:val="00A43989"/>
    <w:rsid w:val="00A4402A"/>
    <w:rsid w:val="00A45A86"/>
    <w:rsid w:val="00A46175"/>
    <w:rsid w:val="00A463F9"/>
    <w:rsid w:val="00A46778"/>
    <w:rsid w:val="00A507EC"/>
    <w:rsid w:val="00A51713"/>
    <w:rsid w:val="00A51EA5"/>
    <w:rsid w:val="00A52266"/>
    <w:rsid w:val="00A5331B"/>
    <w:rsid w:val="00A53422"/>
    <w:rsid w:val="00A53537"/>
    <w:rsid w:val="00A538C0"/>
    <w:rsid w:val="00A53B93"/>
    <w:rsid w:val="00A54119"/>
    <w:rsid w:val="00A54D06"/>
    <w:rsid w:val="00A5540E"/>
    <w:rsid w:val="00A55DAB"/>
    <w:rsid w:val="00A55EAC"/>
    <w:rsid w:val="00A56066"/>
    <w:rsid w:val="00A567E6"/>
    <w:rsid w:val="00A56D54"/>
    <w:rsid w:val="00A570A4"/>
    <w:rsid w:val="00A57DCC"/>
    <w:rsid w:val="00A60718"/>
    <w:rsid w:val="00A61030"/>
    <w:rsid w:val="00A611F2"/>
    <w:rsid w:val="00A6177D"/>
    <w:rsid w:val="00A6201B"/>
    <w:rsid w:val="00A62102"/>
    <w:rsid w:val="00A623F7"/>
    <w:rsid w:val="00A62AC1"/>
    <w:rsid w:val="00A62B74"/>
    <w:rsid w:val="00A63E25"/>
    <w:rsid w:val="00A641CF"/>
    <w:rsid w:val="00A642F3"/>
    <w:rsid w:val="00A643EB"/>
    <w:rsid w:val="00A65FEB"/>
    <w:rsid w:val="00A67A46"/>
    <w:rsid w:val="00A67E07"/>
    <w:rsid w:val="00A7031F"/>
    <w:rsid w:val="00A70333"/>
    <w:rsid w:val="00A7070B"/>
    <w:rsid w:val="00A70DE2"/>
    <w:rsid w:val="00A71E9C"/>
    <w:rsid w:val="00A72149"/>
    <w:rsid w:val="00A72CA8"/>
    <w:rsid w:val="00A73AA0"/>
    <w:rsid w:val="00A74978"/>
    <w:rsid w:val="00A74A09"/>
    <w:rsid w:val="00A7521D"/>
    <w:rsid w:val="00A75299"/>
    <w:rsid w:val="00A75F0D"/>
    <w:rsid w:val="00A770BA"/>
    <w:rsid w:val="00A77321"/>
    <w:rsid w:val="00A777B1"/>
    <w:rsid w:val="00A7797C"/>
    <w:rsid w:val="00A815BC"/>
    <w:rsid w:val="00A83120"/>
    <w:rsid w:val="00A8399D"/>
    <w:rsid w:val="00A85C6D"/>
    <w:rsid w:val="00A8624C"/>
    <w:rsid w:val="00A8675C"/>
    <w:rsid w:val="00A86D4C"/>
    <w:rsid w:val="00A87820"/>
    <w:rsid w:val="00A9009E"/>
    <w:rsid w:val="00A902D0"/>
    <w:rsid w:val="00A90D79"/>
    <w:rsid w:val="00A91274"/>
    <w:rsid w:val="00A91433"/>
    <w:rsid w:val="00A91A8C"/>
    <w:rsid w:val="00A92267"/>
    <w:rsid w:val="00A92763"/>
    <w:rsid w:val="00A92BB4"/>
    <w:rsid w:val="00A93459"/>
    <w:rsid w:val="00A9473F"/>
    <w:rsid w:val="00A95ADB"/>
    <w:rsid w:val="00A974DC"/>
    <w:rsid w:val="00AA0960"/>
    <w:rsid w:val="00AA0B7C"/>
    <w:rsid w:val="00AA0CCF"/>
    <w:rsid w:val="00AA139D"/>
    <w:rsid w:val="00AA171B"/>
    <w:rsid w:val="00AA28B9"/>
    <w:rsid w:val="00AA4A9D"/>
    <w:rsid w:val="00AA4FC2"/>
    <w:rsid w:val="00AA5769"/>
    <w:rsid w:val="00AA5868"/>
    <w:rsid w:val="00AA696A"/>
    <w:rsid w:val="00AA6DAC"/>
    <w:rsid w:val="00AA75EA"/>
    <w:rsid w:val="00AA79AC"/>
    <w:rsid w:val="00AA79B4"/>
    <w:rsid w:val="00AA7A70"/>
    <w:rsid w:val="00AA7F8B"/>
    <w:rsid w:val="00AB08D5"/>
    <w:rsid w:val="00AB0A76"/>
    <w:rsid w:val="00AB12D5"/>
    <w:rsid w:val="00AB18AA"/>
    <w:rsid w:val="00AB1E44"/>
    <w:rsid w:val="00AB1EB6"/>
    <w:rsid w:val="00AB2A27"/>
    <w:rsid w:val="00AB319B"/>
    <w:rsid w:val="00AB3684"/>
    <w:rsid w:val="00AB3A6E"/>
    <w:rsid w:val="00AB40A5"/>
    <w:rsid w:val="00AB57EE"/>
    <w:rsid w:val="00AB69A9"/>
    <w:rsid w:val="00AB6C55"/>
    <w:rsid w:val="00AB718D"/>
    <w:rsid w:val="00AC22E4"/>
    <w:rsid w:val="00AC2402"/>
    <w:rsid w:val="00AC26B0"/>
    <w:rsid w:val="00AC36CE"/>
    <w:rsid w:val="00AC3A65"/>
    <w:rsid w:val="00AC45B5"/>
    <w:rsid w:val="00AC4C9C"/>
    <w:rsid w:val="00AC4CCE"/>
    <w:rsid w:val="00AC546E"/>
    <w:rsid w:val="00AC54D0"/>
    <w:rsid w:val="00AC6EC3"/>
    <w:rsid w:val="00AC70BF"/>
    <w:rsid w:val="00AC713A"/>
    <w:rsid w:val="00AC770B"/>
    <w:rsid w:val="00AD069A"/>
    <w:rsid w:val="00AD073E"/>
    <w:rsid w:val="00AD0841"/>
    <w:rsid w:val="00AD10BB"/>
    <w:rsid w:val="00AD2892"/>
    <w:rsid w:val="00AD308E"/>
    <w:rsid w:val="00AD3ECC"/>
    <w:rsid w:val="00AD4149"/>
    <w:rsid w:val="00AD4AB7"/>
    <w:rsid w:val="00AD797B"/>
    <w:rsid w:val="00AE0538"/>
    <w:rsid w:val="00AE150D"/>
    <w:rsid w:val="00AE15CA"/>
    <w:rsid w:val="00AE1600"/>
    <w:rsid w:val="00AE181A"/>
    <w:rsid w:val="00AE1B8F"/>
    <w:rsid w:val="00AE3E35"/>
    <w:rsid w:val="00AE4856"/>
    <w:rsid w:val="00AE6413"/>
    <w:rsid w:val="00AE7038"/>
    <w:rsid w:val="00AF0AC6"/>
    <w:rsid w:val="00AF110E"/>
    <w:rsid w:val="00AF1755"/>
    <w:rsid w:val="00AF1C22"/>
    <w:rsid w:val="00AF2CD0"/>
    <w:rsid w:val="00AF3423"/>
    <w:rsid w:val="00AF3AED"/>
    <w:rsid w:val="00AF44C9"/>
    <w:rsid w:val="00AF4571"/>
    <w:rsid w:val="00AF62D3"/>
    <w:rsid w:val="00AF66DC"/>
    <w:rsid w:val="00AF66FC"/>
    <w:rsid w:val="00AF6BEB"/>
    <w:rsid w:val="00AF7476"/>
    <w:rsid w:val="00AF7939"/>
    <w:rsid w:val="00B00798"/>
    <w:rsid w:val="00B00AF7"/>
    <w:rsid w:val="00B00F06"/>
    <w:rsid w:val="00B014E8"/>
    <w:rsid w:val="00B021CC"/>
    <w:rsid w:val="00B023F8"/>
    <w:rsid w:val="00B02E1C"/>
    <w:rsid w:val="00B02EEA"/>
    <w:rsid w:val="00B040BA"/>
    <w:rsid w:val="00B05949"/>
    <w:rsid w:val="00B05E70"/>
    <w:rsid w:val="00B07E09"/>
    <w:rsid w:val="00B109C9"/>
    <w:rsid w:val="00B11842"/>
    <w:rsid w:val="00B11E36"/>
    <w:rsid w:val="00B1266D"/>
    <w:rsid w:val="00B13861"/>
    <w:rsid w:val="00B13937"/>
    <w:rsid w:val="00B14E91"/>
    <w:rsid w:val="00B15246"/>
    <w:rsid w:val="00B15448"/>
    <w:rsid w:val="00B15CD2"/>
    <w:rsid w:val="00B16367"/>
    <w:rsid w:val="00B165AD"/>
    <w:rsid w:val="00B166BF"/>
    <w:rsid w:val="00B167D6"/>
    <w:rsid w:val="00B20310"/>
    <w:rsid w:val="00B220A5"/>
    <w:rsid w:val="00B222D9"/>
    <w:rsid w:val="00B23178"/>
    <w:rsid w:val="00B23E58"/>
    <w:rsid w:val="00B23F99"/>
    <w:rsid w:val="00B245D9"/>
    <w:rsid w:val="00B249BB"/>
    <w:rsid w:val="00B254C1"/>
    <w:rsid w:val="00B26D32"/>
    <w:rsid w:val="00B276FD"/>
    <w:rsid w:val="00B27B9C"/>
    <w:rsid w:val="00B30106"/>
    <w:rsid w:val="00B3056A"/>
    <w:rsid w:val="00B30DF8"/>
    <w:rsid w:val="00B31674"/>
    <w:rsid w:val="00B3195A"/>
    <w:rsid w:val="00B31D87"/>
    <w:rsid w:val="00B3549D"/>
    <w:rsid w:val="00B35CFB"/>
    <w:rsid w:val="00B36524"/>
    <w:rsid w:val="00B36B7A"/>
    <w:rsid w:val="00B36EC8"/>
    <w:rsid w:val="00B371C0"/>
    <w:rsid w:val="00B40190"/>
    <w:rsid w:val="00B410A4"/>
    <w:rsid w:val="00B4185A"/>
    <w:rsid w:val="00B419B3"/>
    <w:rsid w:val="00B41CFB"/>
    <w:rsid w:val="00B425BD"/>
    <w:rsid w:val="00B42879"/>
    <w:rsid w:val="00B43CDD"/>
    <w:rsid w:val="00B44891"/>
    <w:rsid w:val="00B45E1D"/>
    <w:rsid w:val="00B460CD"/>
    <w:rsid w:val="00B462CE"/>
    <w:rsid w:val="00B46425"/>
    <w:rsid w:val="00B46692"/>
    <w:rsid w:val="00B469D0"/>
    <w:rsid w:val="00B46B5F"/>
    <w:rsid w:val="00B50494"/>
    <w:rsid w:val="00B507F8"/>
    <w:rsid w:val="00B514A8"/>
    <w:rsid w:val="00B514D4"/>
    <w:rsid w:val="00B5255C"/>
    <w:rsid w:val="00B526A7"/>
    <w:rsid w:val="00B54434"/>
    <w:rsid w:val="00B5491D"/>
    <w:rsid w:val="00B5750A"/>
    <w:rsid w:val="00B57A31"/>
    <w:rsid w:val="00B57F10"/>
    <w:rsid w:val="00B60ABE"/>
    <w:rsid w:val="00B6104F"/>
    <w:rsid w:val="00B6185B"/>
    <w:rsid w:val="00B6296E"/>
    <w:rsid w:val="00B62ABF"/>
    <w:rsid w:val="00B62CEF"/>
    <w:rsid w:val="00B63018"/>
    <w:rsid w:val="00B6342B"/>
    <w:rsid w:val="00B63971"/>
    <w:rsid w:val="00B6530B"/>
    <w:rsid w:val="00B65B04"/>
    <w:rsid w:val="00B65DB5"/>
    <w:rsid w:val="00B65F04"/>
    <w:rsid w:val="00B661E7"/>
    <w:rsid w:val="00B6794B"/>
    <w:rsid w:val="00B67E9C"/>
    <w:rsid w:val="00B70BCC"/>
    <w:rsid w:val="00B7249F"/>
    <w:rsid w:val="00B746A3"/>
    <w:rsid w:val="00B74ADC"/>
    <w:rsid w:val="00B756DA"/>
    <w:rsid w:val="00B75B7D"/>
    <w:rsid w:val="00B76994"/>
    <w:rsid w:val="00B7753A"/>
    <w:rsid w:val="00B802D1"/>
    <w:rsid w:val="00B80593"/>
    <w:rsid w:val="00B81A65"/>
    <w:rsid w:val="00B82FA0"/>
    <w:rsid w:val="00B83375"/>
    <w:rsid w:val="00B83F68"/>
    <w:rsid w:val="00B83F94"/>
    <w:rsid w:val="00B840B0"/>
    <w:rsid w:val="00B845A7"/>
    <w:rsid w:val="00B84852"/>
    <w:rsid w:val="00B862AF"/>
    <w:rsid w:val="00B86677"/>
    <w:rsid w:val="00B866E3"/>
    <w:rsid w:val="00B87421"/>
    <w:rsid w:val="00B87A30"/>
    <w:rsid w:val="00B90000"/>
    <w:rsid w:val="00B910D5"/>
    <w:rsid w:val="00B916AC"/>
    <w:rsid w:val="00B91A7B"/>
    <w:rsid w:val="00B91EC6"/>
    <w:rsid w:val="00B925A2"/>
    <w:rsid w:val="00B927F2"/>
    <w:rsid w:val="00B92F8E"/>
    <w:rsid w:val="00B93071"/>
    <w:rsid w:val="00B9319B"/>
    <w:rsid w:val="00B93F34"/>
    <w:rsid w:val="00B95C0F"/>
    <w:rsid w:val="00B95CF3"/>
    <w:rsid w:val="00B979C8"/>
    <w:rsid w:val="00BA03AC"/>
    <w:rsid w:val="00BA04FA"/>
    <w:rsid w:val="00BA0916"/>
    <w:rsid w:val="00BA0F92"/>
    <w:rsid w:val="00BA1439"/>
    <w:rsid w:val="00BA26D1"/>
    <w:rsid w:val="00BA297B"/>
    <w:rsid w:val="00BA2FA4"/>
    <w:rsid w:val="00BA3BBD"/>
    <w:rsid w:val="00BA4170"/>
    <w:rsid w:val="00BA4604"/>
    <w:rsid w:val="00BA4814"/>
    <w:rsid w:val="00BA5C03"/>
    <w:rsid w:val="00BA6E7F"/>
    <w:rsid w:val="00BB0578"/>
    <w:rsid w:val="00BB0DE7"/>
    <w:rsid w:val="00BB1367"/>
    <w:rsid w:val="00BB1403"/>
    <w:rsid w:val="00BB1812"/>
    <w:rsid w:val="00BB1F16"/>
    <w:rsid w:val="00BB2B75"/>
    <w:rsid w:val="00BB30AC"/>
    <w:rsid w:val="00BB3241"/>
    <w:rsid w:val="00BB3313"/>
    <w:rsid w:val="00BB37AB"/>
    <w:rsid w:val="00BB456D"/>
    <w:rsid w:val="00BB57B6"/>
    <w:rsid w:val="00BB5AD1"/>
    <w:rsid w:val="00BB67D0"/>
    <w:rsid w:val="00BB7285"/>
    <w:rsid w:val="00BB72BA"/>
    <w:rsid w:val="00BB777A"/>
    <w:rsid w:val="00BC02F8"/>
    <w:rsid w:val="00BC0431"/>
    <w:rsid w:val="00BC1051"/>
    <w:rsid w:val="00BC1F96"/>
    <w:rsid w:val="00BC289D"/>
    <w:rsid w:val="00BC3208"/>
    <w:rsid w:val="00BC3278"/>
    <w:rsid w:val="00BC4C69"/>
    <w:rsid w:val="00BC572F"/>
    <w:rsid w:val="00BC5ACB"/>
    <w:rsid w:val="00BC66EA"/>
    <w:rsid w:val="00BC67C9"/>
    <w:rsid w:val="00BC76C7"/>
    <w:rsid w:val="00BC7985"/>
    <w:rsid w:val="00BC7A4F"/>
    <w:rsid w:val="00BD0724"/>
    <w:rsid w:val="00BD0B31"/>
    <w:rsid w:val="00BD0D3E"/>
    <w:rsid w:val="00BD1845"/>
    <w:rsid w:val="00BD1892"/>
    <w:rsid w:val="00BD1ED8"/>
    <w:rsid w:val="00BD34E9"/>
    <w:rsid w:val="00BD39DB"/>
    <w:rsid w:val="00BD3B34"/>
    <w:rsid w:val="00BD3CC8"/>
    <w:rsid w:val="00BD452F"/>
    <w:rsid w:val="00BD5234"/>
    <w:rsid w:val="00BD5458"/>
    <w:rsid w:val="00BD612D"/>
    <w:rsid w:val="00BD6305"/>
    <w:rsid w:val="00BD69F5"/>
    <w:rsid w:val="00BD6C3D"/>
    <w:rsid w:val="00BD6FEE"/>
    <w:rsid w:val="00BD70A1"/>
    <w:rsid w:val="00BD7AD4"/>
    <w:rsid w:val="00BE0AD5"/>
    <w:rsid w:val="00BE0EA5"/>
    <w:rsid w:val="00BE14EC"/>
    <w:rsid w:val="00BE18A5"/>
    <w:rsid w:val="00BE2635"/>
    <w:rsid w:val="00BE2932"/>
    <w:rsid w:val="00BE2B15"/>
    <w:rsid w:val="00BE2FBF"/>
    <w:rsid w:val="00BE3023"/>
    <w:rsid w:val="00BE4385"/>
    <w:rsid w:val="00BE4680"/>
    <w:rsid w:val="00BE55F0"/>
    <w:rsid w:val="00BE685A"/>
    <w:rsid w:val="00BE70F1"/>
    <w:rsid w:val="00BE723A"/>
    <w:rsid w:val="00BE7477"/>
    <w:rsid w:val="00BE77C6"/>
    <w:rsid w:val="00BE7B23"/>
    <w:rsid w:val="00BE7E3F"/>
    <w:rsid w:val="00BF1171"/>
    <w:rsid w:val="00BF127A"/>
    <w:rsid w:val="00BF1989"/>
    <w:rsid w:val="00BF2797"/>
    <w:rsid w:val="00BF2E70"/>
    <w:rsid w:val="00BF35A0"/>
    <w:rsid w:val="00BF3BED"/>
    <w:rsid w:val="00BF4773"/>
    <w:rsid w:val="00BF4930"/>
    <w:rsid w:val="00BF5384"/>
    <w:rsid w:val="00BF57E0"/>
    <w:rsid w:val="00BF62CD"/>
    <w:rsid w:val="00BF64DB"/>
    <w:rsid w:val="00BF65F2"/>
    <w:rsid w:val="00BF6DC1"/>
    <w:rsid w:val="00BF7982"/>
    <w:rsid w:val="00C00DCE"/>
    <w:rsid w:val="00C02548"/>
    <w:rsid w:val="00C025AE"/>
    <w:rsid w:val="00C02935"/>
    <w:rsid w:val="00C02D07"/>
    <w:rsid w:val="00C034C7"/>
    <w:rsid w:val="00C03700"/>
    <w:rsid w:val="00C03E15"/>
    <w:rsid w:val="00C04BDA"/>
    <w:rsid w:val="00C0524F"/>
    <w:rsid w:val="00C057C5"/>
    <w:rsid w:val="00C05900"/>
    <w:rsid w:val="00C05C1F"/>
    <w:rsid w:val="00C060D4"/>
    <w:rsid w:val="00C0610D"/>
    <w:rsid w:val="00C0739C"/>
    <w:rsid w:val="00C10CA1"/>
    <w:rsid w:val="00C10DB2"/>
    <w:rsid w:val="00C118FA"/>
    <w:rsid w:val="00C11D20"/>
    <w:rsid w:val="00C12B05"/>
    <w:rsid w:val="00C12B5A"/>
    <w:rsid w:val="00C13FD1"/>
    <w:rsid w:val="00C143BB"/>
    <w:rsid w:val="00C147F1"/>
    <w:rsid w:val="00C14B6D"/>
    <w:rsid w:val="00C14CC6"/>
    <w:rsid w:val="00C1540E"/>
    <w:rsid w:val="00C15E2D"/>
    <w:rsid w:val="00C16167"/>
    <w:rsid w:val="00C168AC"/>
    <w:rsid w:val="00C1704B"/>
    <w:rsid w:val="00C20A85"/>
    <w:rsid w:val="00C20E36"/>
    <w:rsid w:val="00C219F2"/>
    <w:rsid w:val="00C21A80"/>
    <w:rsid w:val="00C2207C"/>
    <w:rsid w:val="00C2376D"/>
    <w:rsid w:val="00C237AB"/>
    <w:rsid w:val="00C23A40"/>
    <w:rsid w:val="00C2432A"/>
    <w:rsid w:val="00C24678"/>
    <w:rsid w:val="00C24A26"/>
    <w:rsid w:val="00C24ADA"/>
    <w:rsid w:val="00C251C7"/>
    <w:rsid w:val="00C25E34"/>
    <w:rsid w:val="00C260D7"/>
    <w:rsid w:val="00C261B5"/>
    <w:rsid w:val="00C264E8"/>
    <w:rsid w:val="00C26F41"/>
    <w:rsid w:val="00C27416"/>
    <w:rsid w:val="00C275F1"/>
    <w:rsid w:val="00C27A16"/>
    <w:rsid w:val="00C27A4E"/>
    <w:rsid w:val="00C27D35"/>
    <w:rsid w:val="00C30020"/>
    <w:rsid w:val="00C303F8"/>
    <w:rsid w:val="00C30566"/>
    <w:rsid w:val="00C306C5"/>
    <w:rsid w:val="00C307B8"/>
    <w:rsid w:val="00C30DAE"/>
    <w:rsid w:val="00C32A2E"/>
    <w:rsid w:val="00C33A52"/>
    <w:rsid w:val="00C33D1D"/>
    <w:rsid w:val="00C357F2"/>
    <w:rsid w:val="00C35F49"/>
    <w:rsid w:val="00C36175"/>
    <w:rsid w:val="00C36D5D"/>
    <w:rsid w:val="00C37577"/>
    <w:rsid w:val="00C3771B"/>
    <w:rsid w:val="00C3782D"/>
    <w:rsid w:val="00C40042"/>
    <w:rsid w:val="00C40691"/>
    <w:rsid w:val="00C40F1B"/>
    <w:rsid w:val="00C413A1"/>
    <w:rsid w:val="00C41775"/>
    <w:rsid w:val="00C41D59"/>
    <w:rsid w:val="00C4237A"/>
    <w:rsid w:val="00C426A7"/>
    <w:rsid w:val="00C43015"/>
    <w:rsid w:val="00C43931"/>
    <w:rsid w:val="00C44265"/>
    <w:rsid w:val="00C44F57"/>
    <w:rsid w:val="00C451AD"/>
    <w:rsid w:val="00C451F0"/>
    <w:rsid w:val="00C457CD"/>
    <w:rsid w:val="00C47409"/>
    <w:rsid w:val="00C47CD7"/>
    <w:rsid w:val="00C47DAD"/>
    <w:rsid w:val="00C5138F"/>
    <w:rsid w:val="00C52942"/>
    <w:rsid w:val="00C53305"/>
    <w:rsid w:val="00C54134"/>
    <w:rsid w:val="00C541B0"/>
    <w:rsid w:val="00C545F4"/>
    <w:rsid w:val="00C55F17"/>
    <w:rsid w:val="00C560B0"/>
    <w:rsid w:val="00C56675"/>
    <w:rsid w:val="00C56CA0"/>
    <w:rsid w:val="00C57ADD"/>
    <w:rsid w:val="00C611F5"/>
    <w:rsid w:val="00C622C6"/>
    <w:rsid w:val="00C623DA"/>
    <w:rsid w:val="00C628A7"/>
    <w:rsid w:val="00C62A39"/>
    <w:rsid w:val="00C6377E"/>
    <w:rsid w:val="00C6395E"/>
    <w:rsid w:val="00C6523A"/>
    <w:rsid w:val="00C66633"/>
    <w:rsid w:val="00C669E5"/>
    <w:rsid w:val="00C673F5"/>
    <w:rsid w:val="00C673FB"/>
    <w:rsid w:val="00C700A5"/>
    <w:rsid w:val="00C70670"/>
    <w:rsid w:val="00C71A1F"/>
    <w:rsid w:val="00C720BD"/>
    <w:rsid w:val="00C72513"/>
    <w:rsid w:val="00C73384"/>
    <w:rsid w:val="00C73F83"/>
    <w:rsid w:val="00C740D6"/>
    <w:rsid w:val="00C7566E"/>
    <w:rsid w:val="00C75894"/>
    <w:rsid w:val="00C75CBB"/>
    <w:rsid w:val="00C76203"/>
    <w:rsid w:val="00C76504"/>
    <w:rsid w:val="00C76879"/>
    <w:rsid w:val="00C7775D"/>
    <w:rsid w:val="00C77882"/>
    <w:rsid w:val="00C77B4C"/>
    <w:rsid w:val="00C80544"/>
    <w:rsid w:val="00C820E4"/>
    <w:rsid w:val="00C83788"/>
    <w:rsid w:val="00C85548"/>
    <w:rsid w:val="00C85BE8"/>
    <w:rsid w:val="00C8665A"/>
    <w:rsid w:val="00C86835"/>
    <w:rsid w:val="00C87462"/>
    <w:rsid w:val="00C879AA"/>
    <w:rsid w:val="00C90229"/>
    <w:rsid w:val="00C90D9D"/>
    <w:rsid w:val="00C91775"/>
    <w:rsid w:val="00C91CA1"/>
    <w:rsid w:val="00C91E88"/>
    <w:rsid w:val="00C92C5D"/>
    <w:rsid w:val="00C94626"/>
    <w:rsid w:val="00C95206"/>
    <w:rsid w:val="00C953CC"/>
    <w:rsid w:val="00C95B05"/>
    <w:rsid w:val="00C95EDF"/>
    <w:rsid w:val="00C968CC"/>
    <w:rsid w:val="00C96E8C"/>
    <w:rsid w:val="00C97FC0"/>
    <w:rsid w:val="00CA03E8"/>
    <w:rsid w:val="00CA15EF"/>
    <w:rsid w:val="00CA1B62"/>
    <w:rsid w:val="00CA2450"/>
    <w:rsid w:val="00CA2E0E"/>
    <w:rsid w:val="00CA380C"/>
    <w:rsid w:val="00CA3D00"/>
    <w:rsid w:val="00CA44DB"/>
    <w:rsid w:val="00CA48AE"/>
    <w:rsid w:val="00CA51CD"/>
    <w:rsid w:val="00CA5C17"/>
    <w:rsid w:val="00CA5FFB"/>
    <w:rsid w:val="00CA665D"/>
    <w:rsid w:val="00CA6ED7"/>
    <w:rsid w:val="00CA733C"/>
    <w:rsid w:val="00CB0F78"/>
    <w:rsid w:val="00CB1B48"/>
    <w:rsid w:val="00CB37E0"/>
    <w:rsid w:val="00CB3913"/>
    <w:rsid w:val="00CB3A2A"/>
    <w:rsid w:val="00CB3C7E"/>
    <w:rsid w:val="00CB3F33"/>
    <w:rsid w:val="00CB5106"/>
    <w:rsid w:val="00CB56CE"/>
    <w:rsid w:val="00CB58F7"/>
    <w:rsid w:val="00CB60D7"/>
    <w:rsid w:val="00CB64F9"/>
    <w:rsid w:val="00CB68DE"/>
    <w:rsid w:val="00CB6C02"/>
    <w:rsid w:val="00CB77E4"/>
    <w:rsid w:val="00CB7830"/>
    <w:rsid w:val="00CC0AD1"/>
    <w:rsid w:val="00CC181B"/>
    <w:rsid w:val="00CC2B96"/>
    <w:rsid w:val="00CC3013"/>
    <w:rsid w:val="00CC3080"/>
    <w:rsid w:val="00CC358E"/>
    <w:rsid w:val="00CC37C7"/>
    <w:rsid w:val="00CC3A52"/>
    <w:rsid w:val="00CC451D"/>
    <w:rsid w:val="00CC52BF"/>
    <w:rsid w:val="00CC5684"/>
    <w:rsid w:val="00CC58BF"/>
    <w:rsid w:val="00CC5D9D"/>
    <w:rsid w:val="00CC6924"/>
    <w:rsid w:val="00CC77F9"/>
    <w:rsid w:val="00CD0047"/>
    <w:rsid w:val="00CD0DE1"/>
    <w:rsid w:val="00CD13C5"/>
    <w:rsid w:val="00CD20ED"/>
    <w:rsid w:val="00CD2147"/>
    <w:rsid w:val="00CD2556"/>
    <w:rsid w:val="00CD2833"/>
    <w:rsid w:val="00CD2AD5"/>
    <w:rsid w:val="00CD2CB2"/>
    <w:rsid w:val="00CD2F8B"/>
    <w:rsid w:val="00CD2FDF"/>
    <w:rsid w:val="00CD3246"/>
    <w:rsid w:val="00CD32EE"/>
    <w:rsid w:val="00CD42A4"/>
    <w:rsid w:val="00CD6EE2"/>
    <w:rsid w:val="00CD7549"/>
    <w:rsid w:val="00CD7606"/>
    <w:rsid w:val="00CDE4ED"/>
    <w:rsid w:val="00CE006D"/>
    <w:rsid w:val="00CE01FE"/>
    <w:rsid w:val="00CE066B"/>
    <w:rsid w:val="00CE1BB7"/>
    <w:rsid w:val="00CE1D43"/>
    <w:rsid w:val="00CE2108"/>
    <w:rsid w:val="00CE2EFD"/>
    <w:rsid w:val="00CE3522"/>
    <w:rsid w:val="00CE3AE7"/>
    <w:rsid w:val="00CE40F5"/>
    <w:rsid w:val="00CE4845"/>
    <w:rsid w:val="00CE5464"/>
    <w:rsid w:val="00CE557C"/>
    <w:rsid w:val="00CE57AD"/>
    <w:rsid w:val="00CE6045"/>
    <w:rsid w:val="00CE6FEE"/>
    <w:rsid w:val="00CE79FF"/>
    <w:rsid w:val="00CF20F1"/>
    <w:rsid w:val="00CF27CA"/>
    <w:rsid w:val="00CF2F1E"/>
    <w:rsid w:val="00CF31E1"/>
    <w:rsid w:val="00CF34A7"/>
    <w:rsid w:val="00CF3691"/>
    <w:rsid w:val="00CF3CEB"/>
    <w:rsid w:val="00CF41CB"/>
    <w:rsid w:val="00CF42C7"/>
    <w:rsid w:val="00CF4C66"/>
    <w:rsid w:val="00CF4D23"/>
    <w:rsid w:val="00CF5007"/>
    <w:rsid w:val="00CF562A"/>
    <w:rsid w:val="00CF578E"/>
    <w:rsid w:val="00CF5E73"/>
    <w:rsid w:val="00CF63E9"/>
    <w:rsid w:val="00CF65B1"/>
    <w:rsid w:val="00CF79DB"/>
    <w:rsid w:val="00CF7F85"/>
    <w:rsid w:val="00CFB8BB"/>
    <w:rsid w:val="00D00560"/>
    <w:rsid w:val="00D00A14"/>
    <w:rsid w:val="00D00C9C"/>
    <w:rsid w:val="00D0144D"/>
    <w:rsid w:val="00D0218A"/>
    <w:rsid w:val="00D02684"/>
    <w:rsid w:val="00D0288F"/>
    <w:rsid w:val="00D02E97"/>
    <w:rsid w:val="00D039AC"/>
    <w:rsid w:val="00D04BBE"/>
    <w:rsid w:val="00D05354"/>
    <w:rsid w:val="00D06259"/>
    <w:rsid w:val="00D07047"/>
    <w:rsid w:val="00D070F9"/>
    <w:rsid w:val="00D07C4C"/>
    <w:rsid w:val="00D07F14"/>
    <w:rsid w:val="00D10333"/>
    <w:rsid w:val="00D110F0"/>
    <w:rsid w:val="00D11F8F"/>
    <w:rsid w:val="00D1225D"/>
    <w:rsid w:val="00D12BD4"/>
    <w:rsid w:val="00D12FA3"/>
    <w:rsid w:val="00D1334D"/>
    <w:rsid w:val="00D142DD"/>
    <w:rsid w:val="00D14B5F"/>
    <w:rsid w:val="00D1528B"/>
    <w:rsid w:val="00D15449"/>
    <w:rsid w:val="00D15B07"/>
    <w:rsid w:val="00D161C6"/>
    <w:rsid w:val="00D168B8"/>
    <w:rsid w:val="00D16E1F"/>
    <w:rsid w:val="00D175D1"/>
    <w:rsid w:val="00D17F23"/>
    <w:rsid w:val="00D209D9"/>
    <w:rsid w:val="00D20FC7"/>
    <w:rsid w:val="00D21587"/>
    <w:rsid w:val="00D215F6"/>
    <w:rsid w:val="00D216F6"/>
    <w:rsid w:val="00D2209B"/>
    <w:rsid w:val="00D23057"/>
    <w:rsid w:val="00D2369A"/>
    <w:rsid w:val="00D23CA7"/>
    <w:rsid w:val="00D255F0"/>
    <w:rsid w:val="00D26198"/>
    <w:rsid w:val="00D26FFE"/>
    <w:rsid w:val="00D273DD"/>
    <w:rsid w:val="00D27F85"/>
    <w:rsid w:val="00D27FF5"/>
    <w:rsid w:val="00D302FB"/>
    <w:rsid w:val="00D30B10"/>
    <w:rsid w:val="00D30CA6"/>
    <w:rsid w:val="00D310A5"/>
    <w:rsid w:val="00D32546"/>
    <w:rsid w:val="00D328D2"/>
    <w:rsid w:val="00D338AB"/>
    <w:rsid w:val="00D33C92"/>
    <w:rsid w:val="00D34154"/>
    <w:rsid w:val="00D35424"/>
    <w:rsid w:val="00D3548C"/>
    <w:rsid w:val="00D35D5E"/>
    <w:rsid w:val="00D35FAA"/>
    <w:rsid w:val="00D3659B"/>
    <w:rsid w:val="00D36F92"/>
    <w:rsid w:val="00D41666"/>
    <w:rsid w:val="00D420A5"/>
    <w:rsid w:val="00D428D2"/>
    <w:rsid w:val="00D42941"/>
    <w:rsid w:val="00D4299C"/>
    <w:rsid w:val="00D43189"/>
    <w:rsid w:val="00D43873"/>
    <w:rsid w:val="00D43DB5"/>
    <w:rsid w:val="00D44D74"/>
    <w:rsid w:val="00D44FB3"/>
    <w:rsid w:val="00D453F8"/>
    <w:rsid w:val="00D4548B"/>
    <w:rsid w:val="00D454B5"/>
    <w:rsid w:val="00D45B56"/>
    <w:rsid w:val="00D46B4A"/>
    <w:rsid w:val="00D52ED4"/>
    <w:rsid w:val="00D5479A"/>
    <w:rsid w:val="00D560AD"/>
    <w:rsid w:val="00D56CF1"/>
    <w:rsid w:val="00D574CB"/>
    <w:rsid w:val="00D576F8"/>
    <w:rsid w:val="00D60111"/>
    <w:rsid w:val="00D60570"/>
    <w:rsid w:val="00D61BB4"/>
    <w:rsid w:val="00D61C90"/>
    <w:rsid w:val="00D6311A"/>
    <w:rsid w:val="00D6397D"/>
    <w:rsid w:val="00D63A54"/>
    <w:rsid w:val="00D642D5"/>
    <w:rsid w:val="00D65207"/>
    <w:rsid w:val="00D652AD"/>
    <w:rsid w:val="00D654C7"/>
    <w:rsid w:val="00D656C9"/>
    <w:rsid w:val="00D670B7"/>
    <w:rsid w:val="00D67228"/>
    <w:rsid w:val="00D6735D"/>
    <w:rsid w:val="00D67917"/>
    <w:rsid w:val="00D703BA"/>
    <w:rsid w:val="00D70EBF"/>
    <w:rsid w:val="00D728BB"/>
    <w:rsid w:val="00D741F7"/>
    <w:rsid w:val="00D74A51"/>
    <w:rsid w:val="00D74D5E"/>
    <w:rsid w:val="00D74F98"/>
    <w:rsid w:val="00D75327"/>
    <w:rsid w:val="00D76B3A"/>
    <w:rsid w:val="00D770F0"/>
    <w:rsid w:val="00D77810"/>
    <w:rsid w:val="00D80E16"/>
    <w:rsid w:val="00D8163E"/>
    <w:rsid w:val="00D81C63"/>
    <w:rsid w:val="00D81E8D"/>
    <w:rsid w:val="00D81F83"/>
    <w:rsid w:val="00D838AE"/>
    <w:rsid w:val="00D852EE"/>
    <w:rsid w:val="00D8626F"/>
    <w:rsid w:val="00D86728"/>
    <w:rsid w:val="00D86BFC"/>
    <w:rsid w:val="00D86CD0"/>
    <w:rsid w:val="00D90179"/>
    <w:rsid w:val="00D902C4"/>
    <w:rsid w:val="00D91695"/>
    <w:rsid w:val="00D92167"/>
    <w:rsid w:val="00D927DB"/>
    <w:rsid w:val="00D93E3C"/>
    <w:rsid w:val="00D942D1"/>
    <w:rsid w:val="00D95DA5"/>
    <w:rsid w:val="00D96428"/>
    <w:rsid w:val="00D97633"/>
    <w:rsid w:val="00D979FB"/>
    <w:rsid w:val="00D97ED9"/>
    <w:rsid w:val="00DA1080"/>
    <w:rsid w:val="00DA1A63"/>
    <w:rsid w:val="00DA31BD"/>
    <w:rsid w:val="00DA4116"/>
    <w:rsid w:val="00DA4B8D"/>
    <w:rsid w:val="00DA5350"/>
    <w:rsid w:val="00DA5511"/>
    <w:rsid w:val="00DA63AC"/>
    <w:rsid w:val="00DA6B9A"/>
    <w:rsid w:val="00DB043A"/>
    <w:rsid w:val="00DB04DA"/>
    <w:rsid w:val="00DB07A7"/>
    <w:rsid w:val="00DB0E72"/>
    <w:rsid w:val="00DB11A6"/>
    <w:rsid w:val="00DB418C"/>
    <w:rsid w:val="00DB4291"/>
    <w:rsid w:val="00DB5195"/>
    <w:rsid w:val="00DB5AAD"/>
    <w:rsid w:val="00DB6382"/>
    <w:rsid w:val="00DB7B2E"/>
    <w:rsid w:val="00DC0033"/>
    <w:rsid w:val="00DC0397"/>
    <w:rsid w:val="00DC071A"/>
    <w:rsid w:val="00DC0FC1"/>
    <w:rsid w:val="00DC2393"/>
    <w:rsid w:val="00DC289C"/>
    <w:rsid w:val="00DC2A75"/>
    <w:rsid w:val="00DC2CEB"/>
    <w:rsid w:val="00DC2EEC"/>
    <w:rsid w:val="00DC4461"/>
    <w:rsid w:val="00DC47FE"/>
    <w:rsid w:val="00DC4A80"/>
    <w:rsid w:val="00DC534F"/>
    <w:rsid w:val="00DC56A3"/>
    <w:rsid w:val="00DC7570"/>
    <w:rsid w:val="00DC763A"/>
    <w:rsid w:val="00DC7999"/>
    <w:rsid w:val="00DD03C9"/>
    <w:rsid w:val="00DD0927"/>
    <w:rsid w:val="00DD1402"/>
    <w:rsid w:val="00DD142F"/>
    <w:rsid w:val="00DD28EF"/>
    <w:rsid w:val="00DD30EE"/>
    <w:rsid w:val="00DD346B"/>
    <w:rsid w:val="00DD3FA1"/>
    <w:rsid w:val="00DD4A5B"/>
    <w:rsid w:val="00DD5472"/>
    <w:rsid w:val="00DD6111"/>
    <w:rsid w:val="00DD673A"/>
    <w:rsid w:val="00DD6B98"/>
    <w:rsid w:val="00DD6BDF"/>
    <w:rsid w:val="00DD75D0"/>
    <w:rsid w:val="00DD7802"/>
    <w:rsid w:val="00DD7C1A"/>
    <w:rsid w:val="00DE02BE"/>
    <w:rsid w:val="00DE042F"/>
    <w:rsid w:val="00DE0E21"/>
    <w:rsid w:val="00DE0EA8"/>
    <w:rsid w:val="00DE140F"/>
    <w:rsid w:val="00DE1E8E"/>
    <w:rsid w:val="00DE2DD6"/>
    <w:rsid w:val="00DE30FA"/>
    <w:rsid w:val="00DE3A02"/>
    <w:rsid w:val="00DE4714"/>
    <w:rsid w:val="00DE49D7"/>
    <w:rsid w:val="00DE4DCA"/>
    <w:rsid w:val="00DE5BBE"/>
    <w:rsid w:val="00DE5DCE"/>
    <w:rsid w:val="00DE6293"/>
    <w:rsid w:val="00DE69D8"/>
    <w:rsid w:val="00DF00B0"/>
    <w:rsid w:val="00DF0D97"/>
    <w:rsid w:val="00DF0EE8"/>
    <w:rsid w:val="00DF15B6"/>
    <w:rsid w:val="00DF18E1"/>
    <w:rsid w:val="00DF1E63"/>
    <w:rsid w:val="00DF5A68"/>
    <w:rsid w:val="00DF60EE"/>
    <w:rsid w:val="00DF7F12"/>
    <w:rsid w:val="00E01FCE"/>
    <w:rsid w:val="00E02F49"/>
    <w:rsid w:val="00E033E4"/>
    <w:rsid w:val="00E03AE4"/>
    <w:rsid w:val="00E03C43"/>
    <w:rsid w:val="00E04211"/>
    <w:rsid w:val="00E04BEF"/>
    <w:rsid w:val="00E05BE5"/>
    <w:rsid w:val="00E05E48"/>
    <w:rsid w:val="00E0703D"/>
    <w:rsid w:val="00E072BF"/>
    <w:rsid w:val="00E07EC5"/>
    <w:rsid w:val="00E10372"/>
    <w:rsid w:val="00E104F8"/>
    <w:rsid w:val="00E1053B"/>
    <w:rsid w:val="00E1153B"/>
    <w:rsid w:val="00E13000"/>
    <w:rsid w:val="00E13CC3"/>
    <w:rsid w:val="00E142A2"/>
    <w:rsid w:val="00E1446D"/>
    <w:rsid w:val="00E153B0"/>
    <w:rsid w:val="00E1640D"/>
    <w:rsid w:val="00E16437"/>
    <w:rsid w:val="00E16F5C"/>
    <w:rsid w:val="00E170FD"/>
    <w:rsid w:val="00E1710C"/>
    <w:rsid w:val="00E17F2A"/>
    <w:rsid w:val="00E20D4F"/>
    <w:rsid w:val="00E21492"/>
    <w:rsid w:val="00E222E2"/>
    <w:rsid w:val="00E23941"/>
    <w:rsid w:val="00E23EA9"/>
    <w:rsid w:val="00E23F88"/>
    <w:rsid w:val="00E2445E"/>
    <w:rsid w:val="00E25EF8"/>
    <w:rsid w:val="00E26017"/>
    <w:rsid w:val="00E2618D"/>
    <w:rsid w:val="00E27CB2"/>
    <w:rsid w:val="00E32018"/>
    <w:rsid w:val="00E329DC"/>
    <w:rsid w:val="00E33182"/>
    <w:rsid w:val="00E33A44"/>
    <w:rsid w:val="00E34791"/>
    <w:rsid w:val="00E349C6"/>
    <w:rsid w:val="00E34FF7"/>
    <w:rsid w:val="00E35164"/>
    <w:rsid w:val="00E35466"/>
    <w:rsid w:val="00E35835"/>
    <w:rsid w:val="00E35E8F"/>
    <w:rsid w:val="00E36589"/>
    <w:rsid w:val="00E36696"/>
    <w:rsid w:val="00E37601"/>
    <w:rsid w:val="00E411C2"/>
    <w:rsid w:val="00E42257"/>
    <w:rsid w:val="00E42468"/>
    <w:rsid w:val="00E42E1A"/>
    <w:rsid w:val="00E4323A"/>
    <w:rsid w:val="00E4359D"/>
    <w:rsid w:val="00E44D44"/>
    <w:rsid w:val="00E45E0B"/>
    <w:rsid w:val="00E472C9"/>
    <w:rsid w:val="00E501DC"/>
    <w:rsid w:val="00E507EA"/>
    <w:rsid w:val="00E50E1E"/>
    <w:rsid w:val="00E51115"/>
    <w:rsid w:val="00E52CBE"/>
    <w:rsid w:val="00E52ED3"/>
    <w:rsid w:val="00E52EDA"/>
    <w:rsid w:val="00E532E9"/>
    <w:rsid w:val="00E5375F"/>
    <w:rsid w:val="00E53895"/>
    <w:rsid w:val="00E53FDF"/>
    <w:rsid w:val="00E548CE"/>
    <w:rsid w:val="00E54982"/>
    <w:rsid w:val="00E54CE9"/>
    <w:rsid w:val="00E55829"/>
    <w:rsid w:val="00E55E01"/>
    <w:rsid w:val="00E560B8"/>
    <w:rsid w:val="00E56406"/>
    <w:rsid w:val="00E56517"/>
    <w:rsid w:val="00E57104"/>
    <w:rsid w:val="00E60636"/>
    <w:rsid w:val="00E6255C"/>
    <w:rsid w:val="00E630B3"/>
    <w:rsid w:val="00E63E60"/>
    <w:rsid w:val="00E64669"/>
    <w:rsid w:val="00E663DD"/>
    <w:rsid w:val="00E66AF0"/>
    <w:rsid w:val="00E66B0E"/>
    <w:rsid w:val="00E66BF4"/>
    <w:rsid w:val="00E674EA"/>
    <w:rsid w:val="00E70823"/>
    <w:rsid w:val="00E708EA"/>
    <w:rsid w:val="00E70938"/>
    <w:rsid w:val="00E70A88"/>
    <w:rsid w:val="00E711C7"/>
    <w:rsid w:val="00E72A93"/>
    <w:rsid w:val="00E74609"/>
    <w:rsid w:val="00E747A3"/>
    <w:rsid w:val="00E752A3"/>
    <w:rsid w:val="00E75B4C"/>
    <w:rsid w:val="00E75C9E"/>
    <w:rsid w:val="00E77ADE"/>
    <w:rsid w:val="00E818B5"/>
    <w:rsid w:val="00E82020"/>
    <w:rsid w:val="00E82251"/>
    <w:rsid w:val="00E83821"/>
    <w:rsid w:val="00E83A2F"/>
    <w:rsid w:val="00E84238"/>
    <w:rsid w:val="00E84494"/>
    <w:rsid w:val="00E849F2"/>
    <w:rsid w:val="00E84B50"/>
    <w:rsid w:val="00E84DA0"/>
    <w:rsid w:val="00E85052"/>
    <w:rsid w:val="00E8532B"/>
    <w:rsid w:val="00E85D01"/>
    <w:rsid w:val="00E85F6C"/>
    <w:rsid w:val="00E864DE"/>
    <w:rsid w:val="00E86530"/>
    <w:rsid w:val="00E868C4"/>
    <w:rsid w:val="00E86B85"/>
    <w:rsid w:val="00E86E1A"/>
    <w:rsid w:val="00E87761"/>
    <w:rsid w:val="00E878F2"/>
    <w:rsid w:val="00E879F4"/>
    <w:rsid w:val="00E87B30"/>
    <w:rsid w:val="00E87F0B"/>
    <w:rsid w:val="00E90B22"/>
    <w:rsid w:val="00E9132B"/>
    <w:rsid w:val="00E9214D"/>
    <w:rsid w:val="00E93A40"/>
    <w:rsid w:val="00E93C76"/>
    <w:rsid w:val="00E93E72"/>
    <w:rsid w:val="00E95C13"/>
    <w:rsid w:val="00E95CAB"/>
    <w:rsid w:val="00E96ABC"/>
    <w:rsid w:val="00E97479"/>
    <w:rsid w:val="00E97AC6"/>
    <w:rsid w:val="00EA0107"/>
    <w:rsid w:val="00EA0549"/>
    <w:rsid w:val="00EA2866"/>
    <w:rsid w:val="00EA44AB"/>
    <w:rsid w:val="00EA53DA"/>
    <w:rsid w:val="00EA5878"/>
    <w:rsid w:val="00EA58C5"/>
    <w:rsid w:val="00EA6976"/>
    <w:rsid w:val="00EA7F46"/>
    <w:rsid w:val="00EB021E"/>
    <w:rsid w:val="00EB0262"/>
    <w:rsid w:val="00EB0B2B"/>
    <w:rsid w:val="00EB0E3E"/>
    <w:rsid w:val="00EB1382"/>
    <w:rsid w:val="00EB2B07"/>
    <w:rsid w:val="00EB32E1"/>
    <w:rsid w:val="00EB3BAF"/>
    <w:rsid w:val="00EB65F2"/>
    <w:rsid w:val="00EB6F1E"/>
    <w:rsid w:val="00EB6FF1"/>
    <w:rsid w:val="00EB70F3"/>
    <w:rsid w:val="00EB7385"/>
    <w:rsid w:val="00EB789D"/>
    <w:rsid w:val="00EB7972"/>
    <w:rsid w:val="00EC0497"/>
    <w:rsid w:val="00EC088F"/>
    <w:rsid w:val="00EC11AA"/>
    <w:rsid w:val="00EC2842"/>
    <w:rsid w:val="00EC2C7A"/>
    <w:rsid w:val="00EC2F14"/>
    <w:rsid w:val="00EC3331"/>
    <w:rsid w:val="00EC370B"/>
    <w:rsid w:val="00EC5F98"/>
    <w:rsid w:val="00ED00ED"/>
    <w:rsid w:val="00ED0244"/>
    <w:rsid w:val="00ED1BE9"/>
    <w:rsid w:val="00ED1EC5"/>
    <w:rsid w:val="00ED24E5"/>
    <w:rsid w:val="00ED2D1B"/>
    <w:rsid w:val="00ED39D9"/>
    <w:rsid w:val="00ED3BD6"/>
    <w:rsid w:val="00ED4890"/>
    <w:rsid w:val="00ED55EE"/>
    <w:rsid w:val="00ED5688"/>
    <w:rsid w:val="00ED5822"/>
    <w:rsid w:val="00ED637B"/>
    <w:rsid w:val="00ED7471"/>
    <w:rsid w:val="00ED7610"/>
    <w:rsid w:val="00EDF429"/>
    <w:rsid w:val="00EE004A"/>
    <w:rsid w:val="00EE0891"/>
    <w:rsid w:val="00EE0B08"/>
    <w:rsid w:val="00EE18F6"/>
    <w:rsid w:val="00EE1C83"/>
    <w:rsid w:val="00EE3B1C"/>
    <w:rsid w:val="00EE44FD"/>
    <w:rsid w:val="00EE4CAB"/>
    <w:rsid w:val="00EE4EBB"/>
    <w:rsid w:val="00EE5FEF"/>
    <w:rsid w:val="00EE7382"/>
    <w:rsid w:val="00EE7AB5"/>
    <w:rsid w:val="00EE7B3B"/>
    <w:rsid w:val="00EF0FE4"/>
    <w:rsid w:val="00EF15ED"/>
    <w:rsid w:val="00EF16D2"/>
    <w:rsid w:val="00EF281D"/>
    <w:rsid w:val="00EF2F25"/>
    <w:rsid w:val="00EF30EC"/>
    <w:rsid w:val="00EF3AFB"/>
    <w:rsid w:val="00EF4856"/>
    <w:rsid w:val="00EF53EC"/>
    <w:rsid w:val="00EF7624"/>
    <w:rsid w:val="00EF7C8E"/>
    <w:rsid w:val="00F00F50"/>
    <w:rsid w:val="00F01472"/>
    <w:rsid w:val="00F015B0"/>
    <w:rsid w:val="00F02583"/>
    <w:rsid w:val="00F0330F"/>
    <w:rsid w:val="00F0382E"/>
    <w:rsid w:val="00F0398C"/>
    <w:rsid w:val="00F042DD"/>
    <w:rsid w:val="00F0474F"/>
    <w:rsid w:val="00F04D8B"/>
    <w:rsid w:val="00F052CA"/>
    <w:rsid w:val="00F057EC"/>
    <w:rsid w:val="00F06813"/>
    <w:rsid w:val="00F0781E"/>
    <w:rsid w:val="00F07B1D"/>
    <w:rsid w:val="00F10449"/>
    <w:rsid w:val="00F10ADF"/>
    <w:rsid w:val="00F10F45"/>
    <w:rsid w:val="00F12EFF"/>
    <w:rsid w:val="00F158A1"/>
    <w:rsid w:val="00F16276"/>
    <w:rsid w:val="00F16B96"/>
    <w:rsid w:val="00F17614"/>
    <w:rsid w:val="00F20E40"/>
    <w:rsid w:val="00F212E2"/>
    <w:rsid w:val="00F22608"/>
    <w:rsid w:val="00F22A1F"/>
    <w:rsid w:val="00F22B32"/>
    <w:rsid w:val="00F22E5F"/>
    <w:rsid w:val="00F231DF"/>
    <w:rsid w:val="00F23D33"/>
    <w:rsid w:val="00F24210"/>
    <w:rsid w:val="00F24E73"/>
    <w:rsid w:val="00F2581D"/>
    <w:rsid w:val="00F26962"/>
    <w:rsid w:val="00F26BBD"/>
    <w:rsid w:val="00F2702C"/>
    <w:rsid w:val="00F279A7"/>
    <w:rsid w:val="00F27A1A"/>
    <w:rsid w:val="00F27A70"/>
    <w:rsid w:val="00F27BC8"/>
    <w:rsid w:val="00F27C4E"/>
    <w:rsid w:val="00F27F0C"/>
    <w:rsid w:val="00F30B48"/>
    <w:rsid w:val="00F30F41"/>
    <w:rsid w:val="00F32335"/>
    <w:rsid w:val="00F32AC5"/>
    <w:rsid w:val="00F32D1B"/>
    <w:rsid w:val="00F33D42"/>
    <w:rsid w:val="00F33D99"/>
    <w:rsid w:val="00F34236"/>
    <w:rsid w:val="00F3429B"/>
    <w:rsid w:val="00F349A0"/>
    <w:rsid w:val="00F34D34"/>
    <w:rsid w:val="00F34E9D"/>
    <w:rsid w:val="00F357A3"/>
    <w:rsid w:val="00F35E0D"/>
    <w:rsid w:val="00F36565"/>
    <w:rsid w:val="00F366C3"/>
    <w:rsid w:val="00F3787B"/>
    <w:rsid w:val="00F40166"/>
    <w:rsid w:val="00F405B1"/>
    <w:rsid w:val="00F415FA"/>
    <w:rsid w:val="00F42243"/>
    <w:rsid w:val="00F43017"/>
    <w:rsid w:val="00F44086"/>
    <w:rsid w:val="00F44823"/>
    <w:rsid w:val="00F44DB3"/>
    <w:rsid w:val="00F45A84"/>
    <w:rsid w:val="00F45EF1"/>
    <w:rsid w:val="00F46558"/>
    <w:rsid w:val="00F46F04"/>
    <w:rsid w:val="00F50D6E"/>
    <w:rsid w:val="00F512C2"/>
    <w:rsid w:val="00F5157F"/>
    <w:rsid w:val="00F51F84"/>
    <w:rsid w:val="00F52522"/>
    <w:rsid w:val="00F531C7"/>
    <w:rsid w:val="00F53407"/>
    <w:rsid w:val="00F53514"/>
    <w:rsid w:val="00F53D20"/>
    <w:rsid w:val="00F53FD6"/>
    <w:rsid w:val="00F54A5E"/>
    <w:rsid w:val="00F54C88"/>
    <w:rsid w:val="00F54CB7"/>
    <w:rsid w:val="00F55948"/>
    <w:rsid w:val="00F55A77"/>
    <w:rsid w:val="00F56CED"/>
    <w:rsid w:val="00F570CA"/>
    <w:rsid w:val="00F5712D"/>
    <w:rsid w:val="00F5741B"/>
    <w:rsid w:val="00F575E8"/>
    <w:rsid w:val="00F57FBB"/>
    <w:rsid w:val="00F600BA"/>
    <w:rsid w:val="00F6038E"/>
    <w:rsid w:val="00F604F1"/>
    <w:rsid w:val="00F61D31"/>
    <w:rsid w:val="00F62254"/>
    <w:rsid w:val="00F628E1"/>
    <w:rsid w:val="00F62FE6"/>
    <w:rsid w:val="00F63B12"/>
    <w:rsid w:val="00F63E82"/>
    <w:rsid w:val="00F6403D"/>
    <w:rsid w:val="00F64910"/>
    <w:rsid w:val="00F64ECE"/>
    <w:rsid w:val="00F650B0"/>
    <w:rsid w:val="00F664C0"/>
    <w:rsid w:val="00F67913"/>
    <w:rsid w:val="00F67F8D"/>
    <w:rsid w:val="00F70450"/>
    <w:rsid w:val="00F70929"/>
    <w:rsid w:val="00F714B9"/>
    <w:rsid w:val="00F728C6"/>
    <w:rsid w:val="00F72CF4"/>
    <w:rsid w:val="00F72F76"/>
    <w:rsid w:val="00F72FBC"/>
    <w:rsid w:val="00F734D7"/>
    <w:rsid w:val="00F73873"/>
    <w:rsid w:val="00F75723"/>
    <w:rsid w:val="00F75B2C"/>
    <w:rsid w:val="00F763B7"/>
    <w:rsid w:val="00F776DA"/>
    <w:rsid w:val="00F81317"/>
    <w:rsid w:val="00F82211"/>
    <w:rsid w:val="00F8292D"/>
    <w:rsid w:val="00F829F5"/>
    <w:rsid w:val="00F83443"/>
    <w:rsid w:val="00F83820"/>
    <w:rsid w:val="00F83EF7"/>
    <w:rsid w:val="00F84105"/>
    <w:rsid w:val="00F84BE5"/>
    <w:rsid w:val="00F85FC2"/>
    <w:rsid w:val="00F860FB"/>
    <w:rsid w:val="00F86AF6"/>
    <w:rsid w:val="00F87026"/>
    <w:rsid w:val="00F871C1"/>
    <w:rsid w:val="00F8754D"/>
    <w:rsid w:val="00F902D9"/>
    <w:rsid w:val="00F9030E"/>
    <w:rsid w:val="00F9085D"/>
    <w:rsid w:val="00F93C5B"/>
    <w:rsid w:val="00F942A2"/>
    <w:rsid w:val="00F94D9C"/>
    <w:rsid w:val="00F95EA4"/>
    <w:rsid w:val="00F95EEA"/>
    <w:rsid w:val="00F96668"/>
    <w:rsid w:val="00F97C48"/>
    <w:rsid w:val="00FA025D"/>
    <w:rsid w:val="00FA0C0A"/>
    <w:rsid w:val="00FA1149"/>
    <w:rsid w:val="00FA1E20"/>
    <w:rsid w:val="00FA1FB7"/>
    <w:rsid w:val="00FA25FC"/>
    <w:rsid w:val="00FA27C1"/>
    <w:rsid w:val="00FA3757"/>
    <w:rsid w:val="00FA377B"/>
    <w:rsid w:val="00FA3A79"/>
    <w:rsid w:val="00FA4BDB"/>
    <w:rsid w:val="00FA5BB5"/>
    <w:rsid w:val="00FA5D89"/>
    <w:rsid w:val="00FA6A05"/>
    <w:rsid w:val="00FAEC58"/>
    <w:rsid w:val="00FB064E"/>
    <w:rsid w:val="00FB1116"/>
    <w:rsid w:val="00FB145C"/>
    <w:rsid w:val="00FB226E"/>
    <w:rsid w:val="00FB3268"/>
    <w:rsid w:val="00FB36FB"/>
    <w:rsid w:val="00FB3EFF"/>
    <w:rsid w:val="00FB4026"/>
    <w:rsid w:val="00FB4356"/>
    <w:rsid w:val="00FB457F"/>
    <w:rsid w:val="00FB5641"/>
    <w:rsid w:val="00FB5C8E"/>
    <w:rsid w:val="00FB7354"/>
    <w:rsid w:val="00FB7412"/>
    <w:rsid w:val="00FB760F"/>
    <w:rsid w:val="00FC018D"/>
    <w:rsid w:val="00FC244E"/>
    <w:rsid w:val="00FC2EA1"/>
    <w:rsid w:val="00FC3C9C"/>
    <w:rsid w:val="00FC453E"/>
    <w:rsid w:val="00FC49A5"/>
    <w:rsid w:val="00FC53C7"/>
    <w:rsid w:val="00FC5A53"/>
    <w:rsid w:val="00FC5D02"/>
    <w:rsid w:val="00FC66CF"/>
    <w:rsid w:val="00FC6792"/>
    <w:rsid w:val="00FC6EDF"/>
    <w:rsid w:val="00FC7425"/>
    <w:rsid w:val="00FD07FB"/>
    <w:rsid w:val="00FD1158"/>
    <w:rsid w:val="00FD1BB6"/>
    <w:rsid w:val="00FD3CDB"/>
    <w:rsid w:val="00FD466B"/>
    <w:rsid w:val="00FD4863"/>
    <w:rsid w:val="00FD4B19"/>
    <w:rsid w:val="00FD4B45"/>
    <w:rsid w:val="00FD5282"/>
    <w:rsid w:val="00FD5F54"/>
    <w:rsid w:val="00FD65E8"/>
    <w:rsid w:val="00FD66AA"/>
    <w:rsid w:val="00FD72F4"/>
    <w:rsid w:val="00FD7BDF"/>
    <w:rsid w:val="00FE0133"/>
    <w:rsid w:val="00FE3235"/>
    <w:rsid w:val="00FE4003"/>
    <w:rsid w:val="00FE5459"/>
    <w:rsid w:val="00FE56B2"/>
    <w:rsid w:val="00FE61A9"/>
    <w:rsid w:val="00FE626A"/>
    <w:rsid w:val="00FE6B32"/>
    <w:rsid w:val="00FE71AE"/>
    <w:rsid w:val="00FE79E1"/>
    <w:rsid w:val="00FE7D36"/>
    <w:rsid w:val="00FF18B7"/>
    <w:rsid w:val="00FF2470"/>
    <w:rsid w:val="00FF24F7"/>
    <w:rsid w:val="00FF3ABA"/>
    <w:rsid w:val="00FF510E"/>
    <w:rsid w:val="00FF5ACC"/>
    <w:rsid w:val="00FF6162"/>
    <w:rsid w:val="00FF6ECA"/>
    <w:rsid w:val="00FF767C"/>
    <w:rsid w:val="00FF7E18"/>
    <w:rsid w:val="0122DF1D"/>
    <w:rsid w:val="01393B63"/>
    <w:rsid w:val="01461A85"/>
    <w:rsid w:val="01583E03"/>
    <w:rsid w:val="01737750"/>
    <w:rsid w:val="0177A315"/>
    <w:rsid w:val="01A1588B"/>
    <w:rsid w:val="01B666FC"/>
    <w:rsid w:val="01E9C7E9"/>
    <w:rsid w:val="01F4CB6D"/>
    <w:rsid w:val="02082F22"/>
    <w:rsid w:val="02210B6A"/>
    <w:rsid w:val="0238A5F8"/>
    <w:rsid w:val="025D6D5C"/>
    <w:rsid w:val="025FDEFD"/>
    <w:rsid w:val="02685062"/>
    <w:rsid w:val="0274A790"/>
    <w:rsid w:val="027B00F7"/>
    <w:rsid w:val="02A5EA9D"/>
    <w:rsid w:val="02AC658C"/>
    <w:rsid w:val="02B8399E"/>
    <w:rsid w:val="035F319B"/>
    <w:rsid w:val="036C226C"/>
    <w:rsid w:val="03B03811"/>
    <w:rsid w:val="03C32004"/>
    <w:rsid w:val="0406D94D"/>
    <w:rsid w:val="04384B08"/>
    <w:rsid w:val="044A1878"/>
    <w:rsid w:val="044C0B59"/>
    <w:rsid w:val="049843A4"/>
    <w:rsid w:val="04A4AFCE"/>
    <w:rsid w:val="04AD0472"/>
    <w:rsid w:val="04BDDBA9"/>
    <w:rsid w:val="04C0A395"/>
    <w:rsid w:val="04C44B6E"/>
    <w:rsid w:val="04C7FDBF"/>
    <w:rsid w:val="04F9B4D0"/>
    <w:rsid w:val="04FF9050"/>
    <w:rsid w:val="0518DE83"/>
    <w:rsid w:val="0521C0A3"/>
    <w:rsid w:val="05A0E538"/>
    <w:rsid w:val="05AF3A8B"/>
    <w:rsid w:val="05CEFEEC"/>
    <w:rsid w:val="05E82F0E"/>
    <w:rsid w:val="05EAC797"/>
    <w:rsid w:val="05EEBF0B"/>
    <w:rsid w:val="05F00BC9"/>
    <w:rsid w:val="05F9B278"/>
    <w:rsid w:val="060376BF"/>
    <w:rsid w:val="06093405"/>
    <w:rsid w:val="06258F22"/>
    <w:rsid w:val="062E682D"/>
    <w:rsid w:val="062EDEF8"/>
    <w:rsid w:val="06486DFD"/>
    <w:rsid w:val="066E8BF9"/>
    <w:rsid w:val="067154A0"/>
    <w:rsid w:val="0675F9C7"/>
    <w:rsid w:val="06CC6BDE"/>
    <w:rsid w:val="06E7B355"/>
    <w:rsid w:val="06EC32B7"/>
    <w:rsid w:val="06FBCAE6"/>
    <w:rsid w:val="07047968"/>
    <w:rsid w:val="07159851"/>
    <w:rsid w:val="0726787C"/>
    <w:rsid w:val="072DDA1E"/>
    <w:rsid w:val="07409A37"/>
    <w:rsid w:val="07436CEE"/>
    <w:rsid w:val="074F5893"/>
    <w:rsid w:val="075E49E7"/>
    <w:rsid w:val="077C40CA"/>
    <w:rsid w:val="077CDB7A"/>
    <w:rsid w:val="07BE2FBF"/>
    <w:rsid w:val="07CB3B11"/>
    <w:rsid w:val="07E2E1F4"/>
    <w:rsid w:val="0829BED4"/>
    <w:rsid w:val="082E93C4"/>
    <w:rsid w:val="083A1754"/>
    <w:rsid w:val="08453D14"/>
    <w:rsid w:val="085C8E83"/>
    <w:rsid w:val="086D054A"/>
    <w:rsid w:val="088C3E8E"/>
    <w:rsid w:val="08FB74BF"/>
    <w:rsid w:val="08FD2EDD"/>
    <w:rsid w:val="094BC488"/>
    <w:rsid w:val="094C609D"/>
    <w:rsid w:val="0955F44D"/>
    <w:rsid w:val="095DFB69"/>
    <w:rsid w:val="096A9C03"/>
    <w:rsid w:val="096C7F3C"/>
    <w:rsid w:val="099EECA3"/>
    <w:rsid w:val="09BF606B"/>
    <w:rsid w:val="09E5FAE2"/>
    <w:rsid w:val="09F8417C"/>
    <w:rsid w:val="0A11EA2B"/>
    <w:rsid w:val="0A257CD2"/>
    <w:rsid w:val="0A29CB99"/>
    <w:rsid w:val="0A53CDE8"/>
    <w:rsid w:val="0A67BF89"/>
    <w:rsid w:val="0AA0AA5F"/>
    <w:rsid w:val="0AA2557F"/>
    <w:rsid w:val="0AB261FC"/>
    <w:rsid w:val="0AC29178"/>
    <w:rsid w:val="0ACB8130"/>
    <w:rsid w:val="0AD0BD33"/>
    <w:rsid w:val="0AD6E21C"/>
    <w:rsid w:val="0AD71884"/>
    <w:rsid w:val="0AE44AB2"/>
    <w:rsid w:val="0AE72C82"/>
    <w:rsid w:val="0AE829BF"/>
    <w:rsid w:val="0AE87F6B"/>
    <w:rsid w:val="0AF740D4"/>
    <w:rsid w:val="0AFA2B36"/>
    <w:rsid w:val="0AFE6C01"/>
    <w:rsid w:val="0B033745"/>
    <w:rsid w:val="0B0D4828"/>
    <w:rsid w:val="0B2F7046"/>
    <w:rsid w:val="0B344771"/>
    <w:rsid w:val="0B54CC22"/>
    <w:rsid w:val="0B782523"/>
    <w:rsid w:val="0B92E05D"/>
    <w:rsid w:val="0B9847FF"/>
    <w:rsid w:val="0B9C35FF"/>
    <w:rsid w:val="0BA42021"/>
    <w:rsid w:val="0BAAFA8B"/>
    <w:rsid w:val="0BB83E78"/>
    <w:rsid w:val="0BE0F7D1"/>
    <w:rsid w:val="0BE54DAB"/>
    <w:rsid w:val="0C0D9A6A"/>
    <w:rsid w:val="0C16C626"/>
    <w:rsid w:val="0C261333"/>
    <w:rsid w:val="0C2A0F55"/>
    <w:rsid w:val="0C2D7986"/>
    <w:rsid w:val="0C3F1307"/>
    <w:rsid w:val="0CAE67D5"/>
    <w:rsid w:val="0CD381A2"/>
    <w:rsid w:val="0CF26779"/>
    <w:rsid w:val="0CF29694"/>
    <w:rsid w:val="0CF9C94A"/>
    <w:rsid w:val="0CFBCC9B"/>
    <w:rsid w:val="0D47FF4B"/>
    <w:rsid w:val="0D5DB895"/>
    <w:rsid w:val="0D6BFCEB"/>
    <w:rsid w:val="0D702411"/>
    <w:rsid w:val="0D7C1C21"/>
    <w:rsid w:val="0D8A5F8B"/>
    <w:rsid w:val="0DB295AA"/>
    <w:rsid w:val="0DB81E01"/>
    <w:rsid w:val="0DC05122"/>
    <w:rsid w:val="0DCE3A13"/>
    <w:rsid w:val="0DDBF82A"/>
    <w:rsid w:val="0DDCDF2D"/>
    <w:rsid w:val="0DF34405"/>
    <w:rsid w:val="0E07638F"/>
    <w:rsid w:val="0E1643F0"/>
    <w:rsid w:val="0E27147E"/>
    <w:rsid w:val="0E2B30C2"/>
    <w:rsid w:val="0E3F5C65"/>
    <w:rsid w:val="0E44E8EA"/>
    <w:rsid w:val="0E7389F8"/>
    <w:rsid w:val="0E995A0D"/>
    <w:rsid w:val="0EA23DC1"/>
    <w:rsid w:val="0EB69A81"/>
    <w:rsid w:val="0EBC3D3B"/>
    <w:rsid w:val="0ED3B4C3"/>
    <w:rsid w:val="0ED7D3AA"/>
    <w:rsid w:val="0EF5DF3B"/>
    <w:rsid w:val="0F0B2F21"/>
    <w:rsid w:val="0F13F9AB"/>
    <w:rsid w:val="0F1F51FC"/>
    <w:rsid w:val="0F5DBB5F"/>
    <w:rsid w:val="0F5E5931"/>
    <w:rsid w:val="0F80018F"/>
    <w:rsid w:val="0F8CD78C"/>
    <w:rsid w:val="0FA3EF53"/>
    <w:rsid w:val="0FDC3E7A"/>
    <w:rsid w:val="1012EE8F"/>
    <w:rsid w:val="10232B01"/>
    <w:rsid w:val="1045DF21"/>
    <w:rsid w:val="1067E2BE"/>
    <w:rsid w:val="106DED07"/>
    <w:rsid w:val="106FB7EE"/>
    <w:rsid w:val="109E89D9"/>
    <w:rsid w:val="10B7561A"/>
    <w:rsid w:val="10C049B8"/>
    <w:rsid w:val="10D91D00"/>
    <w:rsid w:val="10E900B3"/>
    <w:rsid w:val="10F8F1F9"/>
    <w:rsid w:val="11039F05"/>
    <w:rsid w:val="11078B3B"/>
    <w:rsid w:val="11609F21"/>
    <w:rsid w:val="1182A1F0"/>
    <w:rsid w:val="11A18292"/>
    <w:rsid w:val="11A6696A"/>
    <w:rsid w:val="11AB2A1D"/>
    <w:rsid w:val="11BCB756"/>
    <w:rsid w:val="11DB007D"/>
    <w:rsid w:val="11FD0F22"/>
    <w:rsid w:val="1219F0EE"/>
    <w:rsid w:val="1227EC4F"/>
    <w:rsid w:val="12372F13"/>
    <w:rsid w:val="126CB2D2"/>
    <w:rsid w:val="127B2690"/>
    <w:rsid w:val="129764F2"/>
    <w:rsid w:val="12ACFC9D"/>
    <w:rsid w:val="12CD9BF8"/>
    <w:rsid w:val="12D6710C"/>
    <w:rsid w:val="12DBF304"/>
    <w:rsid w:val="12DD237A"/>
    <w:rsid w:val="12E796BA"/>
    <w:rsid w:val="12EFF059"/>
    <w:rsid w:val="131085D9"/>
    <w:rsid w:val="133434AC"/>
    <w:rsid w:val="134987E1"/>
    <w:rsid w:val="1387467D"/>
    <w:rsid w:val="138F27DE"/>
    <w:rsid w:val="13B4AA6E"/>
    <w:rsid w:val="13F20B35"/>
    <w:rsid w:val="140A88B5"/>
    <w:rsid w:val="14313A7B"/>
    <w:rsid w:val="1438E862"/>
    <w:rsid w:val="143C50D5"/>
    <w:rsid w:val="144A0196"/>
    <w:rsid w:val="1464C0F4"/>
    <w:rsid w:val="1481CAF9"/>
    <w:rsid w:val="148FCB64"/>
    <w:rsid w:val="14ADC1F3"/>
    <w:rsid w:val="14BBE704"/>
    <w:rsid w:val="14BC8561"/>
    <w:rsid w:val="14D4867A"/>
    <w:rsid w:val="14D8A7EE"/>
    <w:rsid w:val="14F95F2B"/>
    <w:rsid w:val="14FE117C"/>
    <w:rsid w:val="15023CD2"/>
    <w:rsid w:val="150D407A"/>
    <w:rsid w:val="152451B2"/>
    <w:rsid w:val="153737AE"/>
    <w:rsid w:val="155C167A"/>
    <w:rsid w:val="15666E0A"/>
    <w:rsid w:val="156AC50E"/>
    <w:rsid w:val="156F369A"/>
    <w:rsid w:val="159334F2"/>
    <w:rsid w:val="15A7839A"/>
    <w:rsid w:val="15C33193"/>
    <w:rsid w:val="15CF5BA3"/>
    <w:rsid w:val="15DCA255"/>
    <w:rsid w:val="15EADD63"/>
    <w:rsid w:val="15EB554A"/>
    <w:rsid w:val="1623DE61"/>
    <w:rsid w:val="162C9DC5"/>
    <w:rsid w:val="162FED5F"/>
    <w:rsid w:val="16449EA6"/>
    <w:rsid w:val="16820CB1"/>
    <w:rsid w:val="16C428CA"/>
    <w:rsid w:val="16D56E62"/>
    <w:rsid w:val="16E22FF6"/>
    <w:rsid w:val="16F5A222"/>
    <w:rsid w:val="17050E50"/>
    <w:rsid w:val="170B1FDB"/>
    <w:rsid w:val="1743BDC2"/>
    <w:rsid w:val="1748E5EA"/>
    <w:rsid w:val="17730F8F"/>
    <w:rsid w:val="177872B6"/>
    <w:rsid w:val="177A921C"/>
    <w:rsid w:val="179DB7E4"/>
    <w:rsid w:val="17D640BD"/>
    <w:rsid w:val="17D95CE6"/>
    <w:rsid w:val="17EE3BE0"/>
    <w:rsid w:val="17F51659"/>
    <w:rsid w:val="17F58B21"/>
    <w:rsid w:val="1811B53E"/>
    <w:rsid w:val="1811DC9D"/>
    <w:rsid w:val="1813E620"/>
    <w:rsid w:val="18310CB9"/>
    <w:rsid w:val="185D8B7F"/>
    <w:rsid w:val="1885706B"/>
    <w:rsid w:val="189924CB"/>
    <w:rsid w:val="189A08F7"/>
    <w:rsid w:val="189C8711"/>
    <w:rsid w:val="189CA822"/>
    <w:rsid w:val="18AEAB39"/>
    <w:rsid w:val="18CE41E4"/>
    <w:rsid w:val="18F78D26"/>
    <w:rsid w:val="190DEA81"/>
    <w:rsid w:val="191A6F78"/>
    <w:rsid w:val="1947A521"/>
    <w:rsid w:val="194C106E"/>
    <w:rsid w:val="195371AE"/>
    <w:rsid w:val="19859ABA"/>
    <w:rsid w:val="1985C755"/>
    <w:rsid w:val="1995C955"/>
    <w:rsid w:val="19CC87B7"/>
    <w:rsid w:val="19D36968"/>
    <w:rsid w:val="19DD45B8"/>
    <w:rsid w:val="19FCC9D2"/>
    <w:rsid w:val="1A02779D"/>
    <w:rsid w:val="1A0A7652"/>
    <w:rsid w:val="1A1E93DB"/>
    <w:rsid w:val="1A2BDF80"/>
    <w:rsid w:val="1A48A51C"/>
    <w:rsid w:val="1A78FDE1"/>
    <w:rsid w:val="1A920C21"/>
    <w:rsid w:val="1AEBC1F7"/>
    <w:rsid w:val="1AEFE9C5"/>
    <w:rsid w:val="1AFE9DB9"/>
    <w:rsid w:val="1B160259"/>
    <w:rsid w:val="1B19BD6C"/>
    <w:rsid w:val="1B273264"/>
    <w:rsid w:val="1B3E129B"/>
    <w:rsid w:val="1B43587B"/>
    <w:rsid w:val="1B46586D"/>
    <w:rsid w:val="1B48F39E"/>
    <w:rsid w:val="1B4F7047"/>
    <w:rsid w:val="1B9BBC4C"/>
    <w:rsid w:val="1B9EFC1A"/>
    <w:rsid w:val="1BB6D0B9"/>
    <w:rsid w:val="1BBF2174"/>
    <w:rsid w:val="1BCBE428"/>
    <w:rsid w:val="1BE63377"/>
    <w:rsid w:val="1BEE715B"/>
    <w:rsid w:val="1BF3D362"/>
    <w:rsid w:val="1C019A80"/>
    <w:rsid w:val="1C094A39"/>
    <w:rsid w:val="1C2A2ADA"/>
    <w:rsid w:val="1C49DCA4"/>
    <w:rsid w:val="1C4BE3D9"/>
    <w:rsid w:val="1C4E02AB"/>
    <w:rsid w:val="1C562060"/>
    <w:rsid w:val="1C662D85"/>
    <w:rsid w:val="1C6A236F"/>
    <w:rsid w:val="1C841FE9"/>
    <w:rsid w:val="1C84CC1F"/>
    <w:rsid w:val="1CA0A4F0"/>
    <w:rsid w:val="1CA9DE95"/>
    <w:rsid w:val="1CAB156C"/>
    <w:rsid w:val="1CCE83D5"/>
    <w:rsid w:val="1D0F5FD7"/>
    <w:rsid w:val="1D1EA626"/>
    <w:rsid w:val="1D2CE64D"/>
    <w:rsid w:val="1D3E940F"/>
    <w:rsid w:val="1D4390B3"/>
    <w:rsid w:val="1D4D8F14"/>
    <w:rsid w:val="1DB9242D"/>
    <w:rsid w:val="1DC90B0D"/>
    <w:rsid w:val="1DCE3951"/>
    <w:rsid w:val="1DE74F0B"/>
    <w:rsid w:val="1DFD072E"/>
    <w:rsid w:val="1E14A470"/>
    <w:rsid w:val="1E3DF4BD"/>
    <w:rsid w:val="1E4585A0"/>
    <w:rsid w:val="1E5A62A1"/>
    <w:rsid w:val="1E856103"/>
    <w:rsid w:val="1E910F7B"/>
    <w:rsid w:val="1EA5E17D"/>
    <w:rsid w:val="1EA97717"/>
    <w:rsid w:val="1EB8A759"/>
    <w:rsid w:val="1EE13856"/>
    <w:rsid w:val="1EF4B6D2"/>
    <w:rsid w:val="1F02E41A"/>
    <w:rsid w:val="1F4760DA"/>
    <w:rsid w:val="1F57872B"/>
    <w:rsid w:val="1F59A790"/>
    <w:rsid w:val="1F689364"/>
    <w:rsid w:val="1F69B4B9"/>
    <w:rsid w:val="1F6AAA67"/>
    <w:rsid w:val="1F8490BE"/>
    <w:rsid w:val="1F8AEC4D"/>
    <w:rsid w:val="1F90F564"/>
    <w:rsid w:val="1FB8D5C2"/>
    <w:rsid w:val="1FD53146"/>
    <w:rsid w:val="1FDF8553"/>
    <w:rsid w:val="1FEE5796"/>
    <w:rsid w:val="200C7549"/>
    <w:rsid w:val="2013E51A"/>
    <w:rsid w:val="20278671"/>
    <w:rsid w:val="20398DC9"/>
    <w:rsid w:val="203D6136"/>
    <w:rsid w:val="20437CE7"/>
    <w:rsid w:val="2063E66A"/>
    <w:rsid w:val="207C8C94"/>
    <w:rsid w:val="2087B630"/>
    <w:rsid w:val="208EB467"/>
    <w:rsid w:val="20B389C4"/>
    <w:rsid w:val="20BDA625"/>
    <w:rsid w:val="20C3E6DB"/>
    <w:rsid w:val="20DE2C38"/>
    <w:rsid w:val="20F5AEA1"/>
    <w:rsid w:val="210DF63F"/>
    <w:rsid w:val="21242BA3"/>
    <w:rsid w:val="212C86D1"/>
    <w:rsid w:val="2138593A"/>
    <w:rsid w:val="21541FF7"/>
    <w:rsid w:val="215FD9CC"/>
    <w:rsid w:val="21A18742"/>
    <w:rsid w:val="21A8ECDA"/>
    <w:rsid w:val="21AA4D4F"/>
    <w:rsid w:val="21AA7F31"/>
    <w:rsid w:val="21C06F25"/>
    <w:rsid w:val="21C9900A"/>
    <w:rsid w:val="21D23518"/>
    <w:rsid w:val="21D3F0AA"/>
    <w:rsid w:val="21E7AE31"/>
    <w:rsid w:val="21F148EC"/>
    <w:rsid w:val="22022631"/>
    <w:rsid w:val="22121EC9"/>
    <w:rsid w:val="223E9604"/>
    <w:rsid w:val="2247CC6A"/>
    <w:rsid w:val="224EB9F6"/>
    <w:rsid w:val="228856A5"/>
    <w:rsid w:val="22901789"/>
    <w:rsid w:val="22978CCB"/>
    <w:rsid w:val="22B42291"/>
    <w:rsid w:val="22C695A8"/>
    <w:rsid w:val="22D251FF"/>
    <w:rsid w:val="22E5DA6D"/>
    <w:rsid w:val="23029F31"/>
    <w:rsid w:val="2308D975"/>
    <w:rsid w:val="23319ECD"/>
    <w:rsid w:val="237775A9"/>
    <w:rsid w:val="2389FBDD"/>
    <w:rsid w:val="23BBE69F"/>
    <w:rsid w:val="23E55602"/>
    <w:rsid w:val="23EAE589"/>
    <w:rsid w:val="240FB833"/>
    <w:rsid w:val="2452FEFF"/>
    <w:rsid w:val="245B97C6"/>
    <w:rsid w:val="245F383A"/>
    <w:rsid w:val="246944E9"/>
    <w:rsid w:val="2488E9D6"/>
    <w:rsid w:val="249A3DA2"/>
    <w:rsid w:val="249BD554"/>
    <w:rsid w:val="24A3EAE3"/>
    <w:rsid w:val="24AD849E"/>
    <w:rsid w:val="24FE3AE0"/>
    <w:rsid w:val="250BC901"/>
    <w:rsid w:val="250F34CC"/>
    <w:rsid w:val="2536A7E5"/>
    <w:rsid w:val="2552EC63"/>
    <w:rsid w:val="257BE385"/>
    <w:rsid w:val="258F2F84"/>
    <w:rsid w:val="25B6682A"/>
    <w:rsid w:val="2600E425"/>
    <w:rsid w:val="260DFA0E"/>
    <w:rsid w:val="261BFF0D"/>
    <w:rsid w:val="265D5B4B"/>
    <w:rsid w:val="26D47651"/>
    <w:rsid w:val="26D4B1DA"/>
    <w:rsid w:val="26E60400"/>
    <w:rsid w:val="26E86269"/>
    <w:rsid w:val="26EEB0F5"/>
    <w:rsid w:val="2739E470"/>
    <w:rsid w:val="273D85F6"/>
    <w:rsid w:val="273FA337"/>
    <w:rsid w:val="27487E88"/>
    <w:rsid w:val="2753ABBE"/>
    <w:rsid w:val="275483FD"/>
    <w:rsid w:val="27725D3A"/>
    <w:rsid w:val="277F30D2"/>
    <w:rsid w:val="278491D4"/>
    <w:rsid w:val="27A3FCDE"/>
    <w:rsid w:val="27AB6972"/>
    <w:rsid w:val="27AC9514"/>
    <w:rsid w:val="27CDCB58"/>
    <w:rsid w:val="27DB2ACA"/>
    <w:rsid w:val="283E8985"/>
    <w:rsid w:val="2845FFA1"/>
    <w:rsid w:val="28866613"/>
    <w:rsid w:val="288955FB"/>
    <w:rsid w:val="28953C2E"/>
    <w:rsid w:val="28A395F6"/>
    <w:rsid w:val="28B2CCAB"/>
    <w:rsid w:val="28B31CDE"/>
    <w:rsid w:val="28BAC29E"/>
    <w:rsid w:val="28CEE8DD"/>
    <w:rsid w:val="2914CC2C"/>
    <w:rsid w:val="2918E6F6"/>
    <w:rsid w:val="295B8047"/>
    <w:rsid w:val="29678CF4"/>
    <w:rsid w:val="29913DDF"/>
    <w:rsid w:val="2995B9C0"/>
    <w:rsid w:val="299AEAC3"/>
    <w:rsid w:val="29BE67BB"/>
    <w:rsid w:val="29E25D5D"/>
    <w:rsid w:val="2A0427F7"/>
    <w:rsid w:val="2A3A950C"/>
    <w:rsid w:val="2A424250"/>
    <w:rsid w:val="2A7CD6AB"/>
    <w:rsid w:val="2A928A6E"/>
    <w:rsid w:val="2AB8ECB5"/>
    <w:rsid w:val="2ADE2C2F"/>
    <w:rsid w:val="2AFE27C2"/>
    <w:rsid w:val="2B22269B"/>
    <w:rsid w:val="2B2F3670"/>
    <w:rsid w:val="2B31DA49"/>
    <w:rsid w:val="2B39BAB3"/>
    <w:rsid w:val="2B5252D2"/>
    <w:rsid w:val="2B73CD3C"/>
    <w:rsid w:val="2B782587"/>
    <w:rsid w:val="2B808B7F"/>
    <w:rsid w:val="2B82B092"/>
    <w:rsid w:val="2B93B03B"/>
    <w:rsid w:val="2B9F08FA"/>
    <w:rsid w:val="2BA59763"/>
    <w:rsid w:val="2BAB4E83"/>
    <w:rsid w:val="2BAC1D71"/>
    <w:rsid w:val="2BE45A03"/>
    <w:rsid w:val="2BED6546"/>
    <w:rsid w:val="2BFE8D30"/>
    <w:rsid w:val="2C142A52"/>
    <w:rsid w:val="2C336A02"/>
    <w:rsid w:val="2C451E02"/>
    <w:rsid w:val="2C462F23"/>
    <w:rsid w:val="2C5666C0"/>
    <w:rsid w:val="2C61C203"/>
    <w:rsid w:val="2C632BE5"/>
    <w:rsid w:val="2C9635FC"/>
    <w:rsid w:val="2CA81818"/>
    <w:rsid w:val="2CB5F1FA"/>
    <w:rsid w:val="2CCE2340"/>
    <w:rsid w:val="2CE8AA93"/>
    <w:rsid w:val="2CFC7440"/>
    <w:rsid w:val="2D0700A4"/>
    <w:rsid w:val="2D0DB334"/>
    <w:rsid w:val="2D3320C9"/>
    <w:rsid w:val="2D365CD8"/>
    <w:rsid w:val="2D44AA2C"/>
    <w:rsid w:val="2D5CCEAE"/>
    <w:rsid w:val="2D66BB7F"/>
    <w:rsid w:val="2D9680F4"/>
    <w:rsid w:val="2DB6DCF3"/>
    <w:rsid w:val="2DC2E587"/>
    <w:rsid w:val="2DF0A28F"/>
    <w:rsid w:val="2E01EE7A"/>
    <w:rsid w:val="2E595725"/>
    <w:rsid w:val="2EC5E110"/>
    <w:rsid w:val="2EDDF1DD"/>
    <w:rsid w:val="2F055817"/>
    <w:rsid w:val="2F38F777"/>
    <w:rsid w:val="2F4BCB14"/>
    <w:rsid w:val="2F5154A0"/>
    <w:rsid w:val="2F731DFB"/>
    <w:rsid w:val="2F886D6C"/>
    <w:rsid w:val="2F9F1CA3"/>
    <w:rsid w:val="2FF199AF"/>
    <w:rsid w:val="2FF7577F"/>
    <w:rsid w:val="30171CE4"/>
    <w:rsid w:val="304CB6FA"/>
    <w:rsid w:val="305122FD"/>
    <w:rsid w:val="308194EC"/>
    <w:rsid w:val="30B2A52C"/>
    <w:rsid w:val="30BDC49C"/>
    <w:rsid w:val="30BE7C29"/>
    <w:rsid w:val="30C8CA0B"/>
    <w:rsid w:val="30D3DA1B"/>
    <w:rsid w:val="30E52E74"/>
    <w:rsid w:val="30EAE213"/>
    <w:rsid w:val="3107181F"/>
    <w:rsid w:val="31157C42"/>
    <w:rsid w:val="311CB3B4"/>
    <w:rsid w:val="31387809"/>
    <w:rsid w:val="313D5BDE"/>
    <w:rsid w:val="315FEACD"/>
    <w:rsid w:val="31854BA0"/>
    <w:rsid w:val="31BE93C6"/>
    <w:rsid w:val="31C66B16"/>
    <w:rsid w:val="31D80267"/>
    <w:rsid w:val="31EB46F6"/>
    <w:rsid w:val="31EB6AE3"/>
    <w:rsid w:val="31ECF612"/>
    <w:rsid w:val="31F1C573"/>
    <w:rsid w:val="3225DFA8"/>
    <w:rsid w:val="324A1EBE"/>
    <w:rsid w:val="32669F47"/>
    <w:rsid w:val="3280A4FA"/>
    <w:rsid w:val="328EEDE1"/>
    <w:rsid w:val="32A4C552"/>
    <w:rsid w:val="32BD1550"/>
    <w:rsid w:val="32C11F74"/>
    <w:rsid w:val="32D84BDF"/>
    <w:rsid w:val="3318B31A"/>
    <w:rsid w:val="335E7F89"/>
    <w:rsid w:val="338917BB"/>
    <w:rsid w:val="33C1E2B6"/>
    <w:rsid w:val="33C50A03"/>
    <w:rsid w:val="33CCF08B"/>
    <w:rsid w:val="33CD39FA"/>
    <w:rsid w:val="33DEF548"/>
    <w:rsid w:val="33E96D07"/>
    <w:rsid w:val="33EF9699"/>
    <w:rsid w:val="341A61C2"/>
    <w:rsid w:val="3427CC91"/>
    <w:rsid w:val="345B92C4"/>
    <w:rsid w:val="34740A53"/>
    <w:rsid w:val="3483991D"/>
    <w:rsid w:val="348C6307"/>
    <w:rsid w:val="349E81EB"/>
    <w:rsid w:val="34A0D1D4"/>
    <w:rsid w:val="34B2D34A"/>
    <w:rsid w:val="34B6BB7F"/>
    <w:rsid w:val="34B9BAED"/>
    <w:rsid w:val="34C1D526"/>
    <w:rsid w:val="34C35C8A"/>
    <w:rsid w:val="34C8EA29"/>
    <w:rsid w:val="34CDFF87"/>
    <w:rsid w:val="34F604DF"/>
    <w:rsid w:val="34F6AFE9"/>
    <w:rsid w:val="34FC7A04"/>
    <w:rsid w:val="34FD286D"/>
    <w:rsid w:val="35042BF6"/>
    <w:rsid w:val="35249FDD"/>
    <w:rsid w:val="3527F015"/>
    <w:rsid w:val="35429C93"/>
    <w:rsid w:val="354FA4E4"/>
    <w:rsid w:val="355C22BA"/>
    <w:rsid w:val="355D5FAC"/>
    <w:rsid w:val="359D3B6F"/>
    <w:rsid w:val="359FB0AF"/>
    <w:rsid w:val="35A6F02A"/>
    <w:rsid w:val="35AB7B6A"/>
    <w:rsid w:val="35F48E56"/>
    <w:rsid w:val="360B64ED"/>
    <w:rsid w:val="3631AEA7"/>
    <w:rsid w:val="36349053"/>
    <w:rsid w:val="3666B302"/>
    <w:rsid w:val="36825BC5"/>
    <w:rsid w:val="36857CCA"/>
    <w:rsid w:val="36901618"/>
    <w:rsid w:val="3690D15D"/>
    <w:rsid w:val="3694414B"/>
    <w:rsid w:val="36A48F72"/>
    <w:rsid w:val="36A64DDA"/>
    <w:rsid w:val="36DB899C"/>
    <w:rsid w:val="371B440D"/>
    <w:rsid w:val="374BD143"/>
    <w:rsid w:val="3763285E"/>
    <w:rsid w:val="3766A5E3"/>
    <w:rsid w:val="37896EBD"/>
    <w:rsid w:val="37AA5C4F"/>
    <w:rsid w:val="37F65FDB"/>
    <w:rsid w:val="381A8413"/>
    <w:rsid w:val="381CAF8D"/>
    <w:rsid w:val="383172D1"/>
    <w:rsid w:val="384E9BAE"/>
    <w:rsid w:val="3881076B"/>
    <w:rsid w:val="38A023B6"/>
    <w:rsid w:val="38AF0A1F"/>
    <w:rsid w:val="38C54538"/>
    <w:rsid w:val="38D301B7"/>
    <w:rsid w:val="38E3A1D4"/>
    <w:rsid w:val="38E6F7C0"/>
    <w:rsid w:val="38F9D012"/>
    <w:rsid w:val="390FD614"/>
    <w:rsid w:val="3918635C"/>
    <w:rsid w:val="391BADFB"/>
    <w:rsid w:val="39259287"/>
    <w:rsid w:val="394354C1"/>
    <w:rsid w:val="3947EFA3"/>
    <w:rsid w:val="397C1855"/>
    <w:rsid w:val="397FAB77"/>
    <w:rsid w:val="3980A676"/>
    <w:rsid w:val="399328FE"/>
    <w:rsid w:val="39B34FED"/>
    <w:rsid w:val="39BD102D"/>
    <w:rsid w:val="39E0B2B3"/>
    <w:rsid w:val="39E2EF7F"/>
    <w:rsid w:val="39E8D0F8"/>
    <w:rsid w:val="3A0AC918"/>
    <w:rsid w:val="3A1D97B2"/>
    <w:rsid w:val="3A4F789C"/>
    <w:rsid w:val="3A568BAB"/>
    <w:rsid w:val="3A6016A7"/>
    <w:rsid w:val="3A8251EC"/>
    <w:rsid w:val="3A849547"/>
    <w:rsid w:val="3A9B51A8"/>
    <w:rsid w:val="3ACD7CEF"/>
    <w:rsid w:val="3AE8D00D"/>
    <w:rsid w:val="3B00D2F2"/>
    <w:rsid w:val="3B0E39E2"/>
    <w:rsid w:val="3B100C73"/>
    <w:rsid w:val="3B1880D4"/>
    <w:rsid w:val="3B4A8C9F"/>
    <w:rsid w:val="3B4AFD1B"/>
    <w:rsid w:val="3B5EC3F4"/>
    <w:rsid w:val="3B6D7DDC"/>
    <w:rsid w:val="3B8ACB4C"/>
    <w:rsid w:val="3BABCE30"/>
    <w:rsid w:val="3BE55BF7"/>
    <w:rsid w:val="3C36DE61"/>
    <w:rsid w:val="3C3CADC3"/>
    <w:rsid w:val="3C68924E"/>
    <w:rsid w:val="3C6E5232"/>
    <w:rsid w:val="3C897615"/>
    <w:rsid w:val="3C997B13"/>
    <w:rsid w:val="3CAAEFE0"/>
    <w:rsid w:val="3CB3875D"/>
    <w:rsid w:val="3CBF0604"/>
    <w:rsid w:val="3CC55309"/>
    <w:rsid w:val="3CD460B1"/>
    <w:rsid w:val="3CDF0831"/>
    <w:rsid w:val="3CF686C2"/>
    <w:rsid w:val="3D1456FB"/>
    <w:rsid w:val="3D1A3E49"/>
    <w:rsid w:val="3D2A4CDE"/>
    <w:rsid w:val="3D4F3BC4"/>
    <w:rsid w:val="3D62E3B7"/>
    <w:rsid w:val="3D669272"/>
    <w:rsid w:val="3D66B49E"/>
    <w:rsid w:val="3D937B67"/>
    <w:rsid w:val="3D9C1BE4"/>
    <w:rsid w:val="3DB5DCE9"/>
    <w:rsid w:val="3DB62B7E"/>
    <w:rsid w:val="3DB7B222"/>
    <w:rsid w:val="3DB99D29"/>
    <w:rsid w:val="3DC627FE"/>
    <w:rsid w:val="3DEADBA5"/>
    <w:rsid w:val="3DECDC0B"/>
    <w:rsid w:val="3DF7FCA4"/>
    <w:rsid w:val="3DFF52B9"/>
    <w:rsid w:val="3E0D5D6F"/>
    <w:rsid w:val="3E25950F"/>
    <w:rsid w:val="3E794BF6"/>
    <w:rsid w:val="3E79BB4C"/>
    <w:rsid w:val="3E7E4134"/>
    <w:rsid w:val="3EB5807F"/>
    <w:rsid w:val="3EC1B5BD"/>
    <w:rsid w:val="3EFAF770"/>
    <w:rsid w:val="3F18EBD8"/>
    <w:rsid w:val="3F1C68CD"/>
    <w:rsid w:val="3F228795"/>
    <w:rsid w:val="3F2C1E33"/>
    <w:rsid w:val="3F3957D4"/>
    <w:rsid w:val="3F49D344"/>
    <w:rsid w:val="3F57772B"/>
    <w:rsid w:val="3F713A4F"/>
    <w:rsid w:val="3F7E1E4B"/>
    <w:rsid w:val="3F7FD0B4"/>
    <w:rsid w:val="3F876850"/>
    <w:rsid w:val="3FA528DB"/>
    <w:rsid w:val="3FB181C7"/>
    <w:rsid w:val="3FC5209E"/>
    <w:rsid w:val="3FC7AB80"/>
    <w:rsid w:val="3FCC63AF"/>
    <w:rsid w:val="3FEA8D09"/>
    <w:rsid w:val="3FF27243"/>
    <w:rsid w:val="40051EBD"/>
    <w:rsid w:val="40537949"/>
    <w:rsid w:val="4061D492"/>
    <w:rsid w:val="40768D05"/>
    <w:rsid w:val="40799D8F"/>
    <w:rsid w:val="407DD54B"/>
    <w:rsid w:val="409868F8"/>
    <w:rsid w:val="409D4468"/>
    <w:rsid w:val="40CD7DA7"/>
    <w:rsid w:val="40EEFF38"/>
    <w:rsid w:val="40FB8418"/>
    <w:rsid w:val="40FE843E"/>
    <w:rsid w:val="4106C6DB"/>
    <w:rsid w:val="4135B8AF"/>
    <w:rsid w:val="414E18AC"/>
    <w:rsid w:val="416682B9"/>
    <w:rsid w:val="41739238"/>
    <w:rsid w:val="4179B361"/>
    <w:rsid w:val="418233EA"/>
    <w:rsid w:val="4185C072"/>
    <w:rsid w:val="4185C199"/>
    <w:rsid w:val="418E82FE"/>
    <w:rsid w:val="41EB2A44"/>
    <w:rsid w:val="420BCD85"/>
    <w:rsid w:val="42177823"/>
    <w:rsid w:val="422E9D8D"/>
    <w:rsid w:val="423E862C"/>
    <w:rsid w:val="424D3ECC"/>
    <w:rsid w:val="4292EE91"/>
    <w:rsid w:val="429C37E2"/>
    <w:rsid w:val="42AA12EA"/>
    <w:rsid w:val="42B10241"/>
    <w:rsid w:val="42B55A26"/>
    <w:rsid w:val="42BED815"/>
    <w:rsid w:val="42BF8147"/>
    <w:rsid w:val="42C8CDC8"/>
    <w:rsid w:val="42D97F27"/>
    <w:rsid w:val="42E4928B"/>
    <w:rsid w:val="42F9F8A3"/>
    <w:rsid w:val="42FC7EE5"/>
    <w:rsid w:val="42FE032A"/>
    <w:rsid w:val="4300B6AE"/>
    <w:rsid w:val="435AC03D"/>
    <w:rsid w:val="43644822"/>
    <w:rsid w:val="437E32E9"/>
    <w:rsid w:val="43804A51"/>
    <w:rsid w:val="43898160"/>
    <w:rsid w:val="43AD3F1C"/>
    <w:rsid w:val="43B4D488"/>
    <w:rsid w:val="43BC6344"/>
    <w:rsid w:val="43CCCCD4"/>
    <w:rsid w:val="440FC44E"/>
    <w:rsid w:val="441D8BBB"/>
    <w:rsid w:val="4444199F"/>
    <w:rsid w:val="445A622A"/>
    <w:rsid w:val="44639C52"/>
    <w:rsid w:val="446C10CE"/>
    <w:rsid w:val="446CC74D"/>
    <w:rsid w:val="446F912A"/>
    <w:rsid w:val="44850764"/>
    <w:rsid w:val="448AE5DE"/>
    <w:rsid w:val="4495A723"/>
    <w:rsid w:val="44A258B4"/>
    <w:rsid w:val="44D8A420"/>
    <w:rsid w:val="44E47328"/>
    <w:rsid w:val="4524276D"/>
    <w:rsid w:val="452EB23C"/>
    <w:rsid w:val="4533780B"/>
    <w:rsid w:val="453A078A"/>
    <w:rsid w:val="4553A22A"/>
    <w:rsid w:val="45691455"/>
    <w:rsid w:val="45791798"/>
    <w:rsid w:val="4584BE23"/>
    <w:rsid w:val="45865B85"/>
    <w:rsid w:val="459303C1"/>
    <w:rsid w:val="45A44569"/>
    <w:rsid w:val="45A72B2D"/>
    <w:rsid w:val="45C221EF"/>
    <w:rsid w:val="45D18754"/>
    <w:rsid w:val="45DE7006"/>
    <w:rsid w:val="45ED01BB"/>
    <w:rsid w:val="46142275"/>
    <w:rsid w:val="46261666"/>
    <w:rsid w:val="468F76A9"/>
    <w:rsid w:val="469BE093"/>
    <w:rsid w:val="46ABCAF8"/>
    <w:rsid w:val="46E82D9F"/>
    <w:rsid w:val="46EAB0A2"/>
    <w:rsid w:val="46F43D3B"/>
    <w:rsid w:val="470195CF"/>
    <w:rsid w:val="47107765"/>
    <w:rsid w:val="47162FD3"/>
    <w:rsid w:val="471ECA2D"/>
    <w:rsid w:val="472C71D8"/>
    <w:rsid w:val="47637153"/>
    <w:rsid w:val="479E9C23"/>
    <w:rsid w:val="47A19DA4"/>
    <w:rsid w:val="47B61831"/>
    <w:rsid w:val="47BFE7DD"/>
    <w:rsid w:val="47C06B18"/>
    <w:rsid w:val="47D022A2"/>
    <w:rsid w:val="47E7380A"/>
    <w:rsid w:val="47F2CCC6"/>
    <w:rsid w:val="47F85D48"/>
    <w:rsid w:val="481A44E5"/>
    <w:rsid w:val="48497857"/>
    <w:rsid w:val="485BBEE7"/>
    <w:rsid w:val="4862C43B"/>
    <w:rsid w:val="48876F6E"/>
    <w:rsid w:val="48A47F8D"/>
    <w:rsid w:val="48A99463"/>
    <w:rsid w:val="48BB53C5"/>
    <w:rsid w:val="48CB3B8D"/>
    <w:rsid w:val="48CFF592"/>
    <w:rsid w:val="48D522BA"/>
    <w:rsid w:val="48F33AB0"/>
    <w:rsid w:val="492D203E"/>
    <w:rsid w:val="493AC4A2"/>
    <w:rsid w:val="4942C85A"/>
    <w:rsid w:val="494E06D1"/>
    <w:rsid w:val="494E10E9"/>
    <w:rsid w:val="494E7DA0"/>
    <w:rsid w:val="495A09BC"/>
    <w:rsid w:val="495AC380"/>
    <w:rsid w:val="496126C8"/>
    <w:rsid w:val="49673CD1"/>
    <w:rsid w:val="49746552"/>
    <w:rsid w:val="497B3E93"/>
    <w:rsid w:val="498497ED"/>
    <w:rsid w:val="49A7CC67"/>
    <w:rsid w:val="49B902DB"/>
    <w:rsid w:val="49C260F2"/>
    <w:rsid w:val="49E372FC"/>
    <w:rsid w:val="4A3CB229"/>
    <w:rsid w:val="4A4207EB"/>
    <w:rsid w:val="4A4A9B03"/>
    <w:rsid w:val="4A5342F8"/>
    <w:rsid w:val="4A66C7EE"/>
    <w:rsid w:val="4A6D6EEA"/>
    <w:rsid w:val="4A73092F"/>
    <w:rsid w:val="4A782CF5"/>
    <w:rsid w:val="4AC7261F"/>
    <w:rsid w:val="4ADC5467"/>
    <w:rsid w:val="4ADE2732"/>
    <w:rsid w:val="4AFFD98D"/>
    <w:rsid w:val="4B3B3AEC"/>
    <w:rsid w:val="4B46E13D"/>
    <w:rsid w:val="4B651683"/>
    <w:rsid w:val="4B7B9850"/>
    <w:rsid w:val="4B7E17FD"/>
    <w:rsid w:val="4B8A2637"/>
    <w:rsid w:val="4BA16D87"/>
    <w:rsid w:val="4BB1E88A"/>
    <w:rsid w:val="4BB2F4BF"/>
    <w:rsid w:val="4BCA1CA8"/>
    <w:rsid w:val="4BD16238"/>
    <w:rsid w:val="4BDDE660"/>
    <w:rsid w:val="4BE8C1D2"/>
    <w:rsid w:val="4BF0CC49"/>
    <w:rsid w:val="4BF4F899"/>
    <w:rsid w:val="4BFAD491"/>
    <w:rsid w:val="4C01B87A"/>
    <w:rsid w:val="4C1BD44F"/>
    <w:rsid w:val="4C283924"/>
    <w:rsid w:val="4C64FEF4"/>
    <w:rsid w:val="4C6F2CF1"/>
    <w:rsid w:val="4C761273"/>
    <w:rsid w:val="4C854D16"/>
    <w:rsid w:val="4CB645BD"/>
    <w:rsid w:val="4CC29788"/>
    <w:rsid w:val="4CE64A2C"/>
    <w:rsid w:val="4CECF0AE"/>
    <w:rsid w:val="4CEE6502"/>
    <w:rsid w:val="4CF63F1A"/>
    <w:rsid w:val="4CFCF256"/>
    <w:rsid w:val="4D0BD741"/>
    <w:rsid w:val="4D2232D2"/>
    <w:rsid w:val="4D3337F9"/>
    <w:rsid w:val="4D3CB907"/>
    <w:rsid w:val="4D4C4A09"/>
    <w:rsid w:val="4D5978BA"/>
    <w:rsid w:val="4D5D29D2"/>
    <w:rsid w:val="4D67F6E5"/>
    <w:rsid w:val="4DAA3EF5"/>
    <w:rsid w:val="4DC6C1B3"/>
    <w:rsid w:val="4DC95038"/>
    <w:rsid w:val="4DCC8843"/>
    <w:rsid w:val="4DD3792B"/>
    <w:rsid w:val="4DE24A67"/>
    <w:rsid w:val="4DE8A299"/>
    <w:rsid w:val="4DEA1D20"/>
    <w:rsid w:val="4E34EA29"/>
    <w:rsid w:val="4E4182EB"/>
    <w:rsid w:val="4E42CD7B"/>
    <w:rsid w:val="4E6D2819"/>
    <w:rsid w:val="4E7F1CBF"/>
    <w:rsid w:val="4E9D6807"/>
    <w:rsid w:val="4EBE7030"/>
    <w:rsid w:val="4ED5EF7E"/>
    <w:rsid w:val="4ED8DE38"/>
    <w:rsid w:val="4EE03ACA"/>
    <w:rsid w:val="4EE0B179"/>
    <w:rsid w:val="4EEAD491"/>
    <w:rsid w:val="4EF8CD40"/>
    <w:rsid w:val="4F072E58"/>
    <w:rsid w:val="4F18AE12"/>
    <w:rsid w:val="4F19929F"/>
    <w:rsid w:val="4F231890"/>
    <w:rsid w:val="4F56A026"/>
    <w:rsid w:val="4F6154D4"/>
    <w:rsid w:val="4F61FB85"/>
    <w:rsid w:val="4F690FE0"/>
    <w:rsid w:val="4F717949"/>
    <w:rsid w:val="4F7F1E97"/>
    <w:rsid w:val="4FA5DDB6"/>
    <w:rsid w:val="4FD0F247"/>
    <w:rsid w:val="4FDB822D"/>
    <w:rsid w:val="4FDD5F98"/>
    <w:rsid w:val="4FEEB7C9"/>
    <w:rsid w:val="50358B85"/>
    <w:rsid w:val="503B500E"/>
    <w:rsid w:val="503BBF69"/>
    <w:rsid w:val="50436ED1"/>
    <w:rsid w:val="5048C79B"/>
    <w:rsid w:val="5056B1F4"/>
    <w:rsid w:val="50604283"/>
    <w:rsid w:val="5067C0AC"/>
    <w:rsid w:val="5074B1AA"/>
    <w:rsid w:val="508564DE"/>
    <w:rsid w:val="50896F8D"/>
    <w:rsid w:val="5095B7E0"/>
    <w:rsid w:val="50AA8A96"/>
    <w:rsid w:val="50ACDE8B"/>
    <w:rsid w:val="50BB8C1F"/>
    <w:rsid w:val="50D0AEEE"/>
    <w:rsid w:val="50EE7496"/>
    <w:rsid w:val="50F7D7E1"/>
    <w:rsid w:val="510B3FE1"/>
    <w:rsid w:val="5110B991"/>
    <w:rsid w:val="51130A91"/>
    <w:rsid w:val="511D5804"/>
    <w:rsid w:val="5131DEB3"/>
    <w:rsid w:val="515D6151"/>
    <w:rsid w:val="5163E0F9"/>
    <w:rsid w:val="516C08AF"/>
    <w:rsid w:val="517128F4"/>
    <w:rsid w:val="5191DB2C"/>
    <w:rsid w:val="51977C92"/>
    <w:rsid w:val="51A0AB74"/>
    <w:rsid w:val="51AAECC9"/>
    <w:rsid w:val="51DC5558"/>
    <w:rsid w:val="51E9DDFD"/>
    <w:rsid w:val="51EBB418"/>
    <w:rsid w:val="5208485E"/>
    <w:rsid w:val="526EA90A"/>
    <w:rsid w:val="52881075"/>
    <w:rsid w:val="528B827B"/>
    <w:rsid w:val="528C658E"/>
    <w:rsid w:val="529EAE78"/>
    <w:rsid w:val="52B24D51"/>
    <w:rsid w:val="52BD587E"/>
    <w:rsid w:val="52DED968"/>
    <w:rsid w:val="52E067CE"/>
    <w:rsid w:val="52F31BAE"/>
    <w:rsid w:val="5379E767"/>
    <w:rsid w:val="538BC639"/>
    <w:rsid w:val="53923B86"/>
    <w:rsid w:val="53AFCC60"/>
    <w:rsid w:val="53C3D509"/>
    <w:rsid w:val="53CDA66A"/>
    <w:rsid w:val="53D76704"/>
    <w:rsid w:val="53EAEA22"/>
    <w:rsid w:val="5434E907"/>
    <w:rsid w:val="5436E839"/>
    <w:rsid w:val="543E92A2"/>
    <w:rsid w:val="544620A4"/>
    <w:rsid w:val="544FEE76"/>
    <w:rsid w:val="5463AB12"/>
    <w:rsid w:val="54B8AF2A"/>
    <w:rsid w:val="54BCDFDD"/>
    <w:rsid w:val="54D04F80"/>
    <w:rsid w:val="54D71193"/>
    <w:rsid w:val="54E83454"/>
    <w:rsid w:val="5521D1E2"/>
    <w:rsid w:val="554B9096"/>
    <w:rsid w:val="55506A08"/>
    <w:rsid w:val="55945FFE"/>
    <w:rsid w:val="55C2BB27"/>
    <w:rsid w:val="55EDD486"/>
    <w:rsid w:val="560481B9"/>
    <w:rsid w:val="5612BBA5"/>
    <w:rsid w:val="562270B1"/>
    <w:rsid w:val="5624FA4D"/>
    <w:rsid w:val="562BDD44"/>
    <w:rsid w:val="5646F735"/>
    <w:rsid w:val="5648B0DD"/>
    <w:rsid w:val="56718932"/>
    <w:rsid w:val="56869486"/>
    <w:rsid w:val="568C1DEF"/>
    <w:rsid w:val="568C2F49"/>
    <w:rsid w:val="56C34C77"/>
    <w:rsid w:val="56C3BCF1"/>
    <w:rsid w:val="56CB9FC7"/>
    <w:rsid w:val="5718A608"/>
    <w:rsid w:val="5727A657"/>
    <w:rsid w:val="577F3F0E"/>
    <w:rsid w:val="5787B622"/>
    <w:rsid w:val="57C2BA93"/>
    <w:rsid w:val="57E42066"/>
    <w:rsid w:val="5818E0C2"/>
    <w:rsid w:val="581E8D88"/>
    <w:rsid w:val="58243ECE"/>
    <w:rsid w:val="5839D1E9"/>
    <w:rsid w:val="583AAE86"/>
    <w:rsid w:val="585F44F8"/>
    <w:rsid w:val="58847B55"/>
    <w:rsid w:val="58C6A432"/>
    <w:rsid w:val="58DC9F5B"/>
    <w:rsid w:val="590C0439"/>
    <w:rsid w:val="5917E7B2"/>
    <w:rsid w:val="5931E488"/>
    <w:rsid w:val="594E6B2E"/>
    <w:rsid w:val="595EDF77"/>
    <w:rsid w:val="596C6B0F"/>
    <w:rsid w:val="59848A5D"/>
    <w:rsid w:val="5989AA08"/>
    <w:rsid w:val="599422C2"/>
    <w:rsid w:val="59C7D198"/>
    <w:rsid w:val="59CA29F4"/>
    <w:rsid w:val="59D42F13"/>
    <w:rsid w:val="5A29DB26"/>
    <w:rsid w:val="5A306CCC"/>
    <w:rsid w:val="5A45FDA8"/>
    <w:rsid w:val="5A49DA24"/>
    <w:rsid w:val="5A547CD1"/>
    <w:rsid w:val="5A604B41"/>
    <w:rsid w:val="5A9EF464"/>
    <w:rsid w:val="5AA4EC89"/>
    <w:rsid w:val="5AAAAE8F"/>
    <w:rsid w:val="5AB3EB86"/>
    <w:rsid w:val="5AD52743"/>
    <w:rsid w:val="5ADB4AD7"/>
    <w:rsid w:val="5B00CF85"/>
    <w:rsid w:val="5B4CA4C1"/>
    <w:rsid w:val="5B6D71AC"/>
    <w:rsid w:val="5B86D277"/>
    <w:rsid w:val="5B90AF96"/>
    <w:rsid w:val="5BBE3BCC"/>
    <w:rsid w:val="5BC05324"/>
    <w:rsid w:val="5BD0F1E4"/>
    <w:rsid w:val="5BF6C077"/>
    <w:rsid w:val="5BFEBE28"/>
    <w:rsid w:val="5C26DA4B"/>
    <w:rsid w:val="5C4B5E10"/>
    <w:rsid w:val="5C659338"/>
    <w:rsid w:val="5C98D349"/>
    <w:rsid w:val="5C9A5920"/>
    <w:rsid w:val="5C9C06DF"/>
    <w:rsid w:val="5CC117CE"/>
    <w:rsid w:val="5D064642"/>
    <w:rsid w:val="5D24C4BC"/>
    <w:rsid w:val="5D27407F"/>
    <w:rsid w:val="5D5C962C"/>
    <w:rsid w:val="5D5FF625"/>
    <w:rsid w:val="5D709D9B"/>
    <w:rsid w:val="5D780DBF"/>
    <w:rsid w:val="5D814017"/>
    <w:rsid w:val="5D8B5B22"/>
    <w:rsid w:val="5D8D3AF2"/>
    <w:rsid w:val="5D9ACA02"/>
    <w:rsid w:val="5DAB0A04"/>
    <w:rsid w:val="5DAEC916"/>
    <w:rsid w:val="5DB72884"/>
    <w:rsid w:val="5DD5033F"/>
    <w:rsid w:val="5DE0B20E"/>
    <w:rsid w:val="5E188B87"/>
    <w:rsid w:val="5E27A950"/>
    <w:rsid w:val="5E5BBFF3"/>
    <w:rsid w:val="5E7D8EE4"/>
    <w:rsid w:val="5E9A7DA8"/>
    <w:rsid w:val="5E9BE095"/>
    <w:rsid w:val="5EA0846B"/>
    <w:rsid w:val="5EA144EA"/>
    <w:rsid w:val="5EA90CDD"/>
    <w:rsid w:val="5EBDA637"/>
    <w:rsid w:val="5ECB62FF"/>
    <w:rsid w:val="5EDE3B84"/>
    <w:rsid w:val="5EE52B33"/>
    <w:rsid w:val="5EF6C250"/>
    <w:rsid w:val="5EF7624B"/>
    <w:rsid w:val="5F0D7CA0"/>
    <w:rsid w:val="5F156351"/>
    <w:rsid w:val="5F23788B"/>
    <w:rsid w:val="5F5DD731"/>
    <w:rsid w:val="5F5E4B16"/>
    <w:rsid w:val="5F62A29F"/>
    <w:rsid w:val="5F89A2CF"/>
    <w:rsid w:val="5F8F2CDA"/>
    <w:rsid w:val="5FA5FED1"/>
    <w:rsid w:val="5FA9F6DC"/>
    <w:rsid w:val="5FD99B1E"/>
    <w:rsid w:val="60182F92"/>
    <w:rsid w:val="601D121A"/>
    <w:rsid w:val="6058315B"/>
    <w:rsid w:val="60BA0D5C"/>
    <w:rsid w:val="60BA35A3"/>
    <w:rsid w:val="60DBC2FB"/>
    <w:rsid w:val="60F79E09"/>
    <w:rsid w:val="6109FA9D"/>
    <w:rsid w:val="613BE875"/>
    <w:rsid w:val="613CC735"/>
    <w:rsid w:val="6159FEBF"/>
    <w:rsid w:val="616F2D88"/>
    <w:rsid w:val="61874A83"/>
    <w:rsid w:val="618D80A0"/>
    <w:rsid w:val="619790DE"/>
    <w:rsid w:val="61993675"/>
    <w:rsid w:val="61C07243"/>
    <w:rsid w:val="61D15D82"/>
    <w:rsid w:val="61E98815"/>
    <w:rsid w:val="61F36692"/>
    <w:rsid w:val="621EDB1D"/>
    <w:rsid w:val="622C7073"/>
    <w:rsid w:val="623F92B7"/>
    <w:rsid w:val="623FE956"/>
    <w:rsid w:val="6269E92C"/>
    <w:rsid w:val="6272A398"/>
    <w:rsid w:val="6277955C"/>
    <w:rsid w:val="6278F2DB"/>
    <w:rsid w:val="628163E6"/>
    <w:rsid w:val="62904033"/>
    <w:rsid w:val="62A0D442"/>
    <w:rsid w:val="62BEC634"/>
    <w:rsid w:val="62DE7444"/>
    <w:rsid w:val="62F706B2"/>
    <w:rsid w:val="62F809B4"/>
    <w:rsid w:val="62FF9727"/>
    <w:rsid w:val="6300617E"/>
    <w:rsid w:val="630F2B56"/>
    <w:rsid w:val="631382E6"/>
    <w:rsid w:val="631C8E63"/>
    <w:rsid w:val="6322B27B"/>
    <w:rsid w:val="635D5E0D"/>
    <w:rsid w:val="63BA21F0"/>
    <w:rsid w:val="63C6DC56"/>
    <w:rsid w:val="64121056"/>
    <w:rsid w:val="6420664A"/>
    <w:rsid w:val="645C90AF"/>
    <w:rsid w:val="6467C9A9"/>
    <w:rsid w:val="647EE901"/>
    <w:rsid w:val="64B7343B"/>
    <w:rsid w:val="64BE863E"/>
    <w:rsid w:val="64E5068B"/>
    <w:rsid w:val="64F1796F"/>
    <w:rsid w:val="651353F6"/>
    <w:rsid w:val="651576E8"/>
    <w:rsid w:val="651B1C4A"/>
    <w:rsid w:val="652C905F"/>
    <w:rsid w:val="652C9605"/>
    <w:rsid w:val="652FD184"/>
    <w:rsid w:val="6536067C"/>
    <w:rsid w:val="653AF2B7"/>
    <w:rsid w:val="655576F7"/>
    <w:rsid w:val="6593CB78"/>
    <w:rsid w:val="65AD0BEB"/>
    <w:rsid w:val="65C8E5B3"/>
    <w:rsid w:val="65CE5D3F"/>
    <w:rsid w:val="65D8C68D"/>
    <w:rsid w:val="661A1992"/>
    <w:rsid w:val="661FA920"/>
    <w:rsid w:val="662F217C"/>
    <w:rsid w:val="662FB9FD"/>
    <w:rsid w:val="6632EE25"/>
    <w:rsid w:val="665C66FA"/>
    <w:rsid w:val="6663BF96"/>
    <w:rsid w:val="666CA798"/>
    <w:rsid w:val="668EAACF"/>
    <w:rsid w:val="6692D32A"/>
    <w:rsid w:val="66A207D1"/>
    <w:rsid w:val="66A5FA70"/>
    <w:rsid w:val="66B1DC61"/>
    <w:rsid w:val="67086A71"/>
    <w:rsid w:val="673584E5"/>
    <w:rsid w:val="673C6048"/>
    <w:rsid w:val="67499FC0"/>
    <w:rsid w:val="67530DCE"/>
    <w:rsid w:val="67768A16"/>
    <w:rsid w:val="678E9D8D"/>
    <w:rsid w:val="679E2DEB"/>
    <w:rsid w:val="67BB2252"/>
    <w:rsid w:val="67BBD1A5"/>
    <w:rsid w:val="67BFAC3A"/>
    <w:rsid w:val="67D046F9"/>
    <w:rsid w:val="67D669E3"/>
    <w:rsid w:val="67DC8C06"/>
    <w:rsid w:val="68094458"/>
    <w:rsid w:val="68397CA9"/>
    <w:rsid w:val="683D62B8"/>
    <w:rsid w:val="68413B25"/>
    <w:rsid w:val="6842AF04"/>
    <w:rsid w:val="6869A479"/>
    <w:rsid w:val="68799767"/>
    <w:rsid w:val="6881ABDC"/>
    <w:rsid w:val="689011BB"/>
    <w:rsid w:val="68A48E42"/>
    <w:rsid w:val="68AF3409"/>
    <w:rsid w:val="68C8F771"/>
    <w:rsid w:val="68CCC63B"/>
    <w:rsid w:val="68D46894"/>
    <w:rsid w:val="68D625D4"/>
    <w:rsid w:val="68E1CD3F"/>
    <w:rsid w:val="68E583B6"/>
    <w:rsid w:val="68E9CBFE"/>
    <w:rsid w:val="68EAC256"/>
    <w:rsid w:val="68EC9EA2"/>
    <w:rsid w:val="68F3BE79"/>
    <w:rsid w:val="68F996B5"/>
    <w:rsid w:val="69031DD8"/>
    <w:rsid w:val="69684801"/>
    <w:rsid w:val="697C0C2A"/>
    <w:rsid w:val="6983C473"/>
    <w:rsid w:val="698BA10F"/>
    <w:rsid w:val="69A85751"/>
    <w:rsid w:val="69BFC005"/>
    <w:rsid w:val="69C87F41"/>
    <w:rsid w:val="69D455A4"/>
    <w:rsid w:val="69E266D0"/>
    <w:rsid w:val="6A2850E9"/>
    <w:rsid w:val="6A3025E7"/>
    <w:rsid w:val="6A331258"/>
    <w:rsid w:val="6AA69275"/>
    <w:rsid w:val="6AC7143B"/>
    <w:rsid w:val="6B1FEEC3"/>
    <w:rsid w:val="6B280350"/>
    <w:rsid w:val="6B29754E"/>
    <w:rsid w:val="6B426BF4"/>
    <w:rsid w:val="6B59D3D8"/>
    <w:rsid w:val="6B60B707"/>
    <w:rsid w:val="6B6646C6"/>
    <w:rsid w:val="6B73BD4C"/>
    <w:rsid w:val="6B966EAF"/>
    <w:rsid w:val="6BA2FA28"/>
    <w:rsid w:val="6C07296D"/>
    <w:rsid w:val="6C088D1F"/>
    <w:rsid w:val="6C19D36D"/>
    <w:rsid w:val="6C3A6581"/>
    <w:rsid w:val="6C48AC2B"/>
    <w:rsid w:val="6C497C39"/>
    <w:rsid w:val="6C5A1712"/>
    <w:rsid w:val="6C5F109D"/>
    <w:rsid w:val="6C8F5C03"/>
    <w:rsid w:val="6C947834"/>
    <w:rsid w:val="6CAA3F84"/>
    <w:rsid w:val="6CB2B738"/>
    <w:rsid w:val="6CB676E1"/>
    <w:rsid w:val="6CB7E841"/>
    <w:rsid w:val="6CDC1AAC"/>
    <w:rsid w:val="6D1FC351"/>
    <w:rsid w:val="6D22B536"/>
    <w:rsid w:val="6D3145D8"/>
    <w:rsid w:val="6D584E91"/>
    <w:rsid w:val="6D6017E6"/>
    <w:rsid w:val="6D67C5D7"/>
    <w:rsid w:val="6D68DB7B"/>
    <w:rsid w:val="6D6F61F3"/>
    <w:rsid w:val="6DB0FC4C"/>
    <w:rsid w:val="6DBC6B39"/>
    <w:rsid w:val="6DBF46C5"/>
    <w:rsid w:val="6DC5B887"/>
    <w:rsid w:val="6DC9556D"/>
    <w:rsid w:val="6DD21C40"/>
    <w:rsid w:val="6E05E7CC"/>
    <w:rsid w:val="6E166E35"/>
    <w:rsid w:val="6E1F3C2A"/>
    <w:rsid w:val="6E3B129C"/>
    <w:rsid w:val="6E5B64D6"/>
    <w:rsid w:val="6E655935"/>
    <w:rsid w:val="6E7A731D"/>
    <w:rsid w:val="6E9099E8"/>
    <w:rsid w:val="6EA763C6"/>
    <w:rsid w:val="6EB9330F"/>
    <w:rsid w:val="6EBDF273"/>
    <w:rsid w:val="6EC4868B"/>
    <w:rsid w:val="6ED047D7"/>
    <w:rsid w:val="6ED9F491"/>
    <w:rsid w:val="6EE6402F"/>
    <w:rsid w:val="6EFEE9B5"/>
    <w:rsid w:val="6F21B54A"/>
    <w:rsid w:val="6F36A5BA"/>
    <w:rsid w:val="6F776DD4"/>
    <w:rsid w:val="6F860224"/>
    <w:rsid w:val="6F96962E"/>
    <w:rsid w:val="6F9BD758"/>
    <w:rsid w:val="6F9E3D7D"/>
    <w:rsid w:val="6FB3DA95"/>
    <w:rsid w:val="6FD3E54D"/>
    <w:rsid w:val="6FD504AD"/>
    <w:rsid w:val="6FF0232A"/>
    <w:rsid w:val="70175CB9"/>
    <w:rsid w:val="7020211F"/>
    <w:rsid w:val="703C6417"/>
    <w:rsid w:val="704E1969"/>
    <w:rsid w:val="70585230"/>
    <w:rsid w:val="7062F4D6"/>
    <w:rsid w:val="7076668B"/>
    <w:rsid w:val="7078D79D"/>
    <w:rsid w:val="7095D777"/>
    <w:rsid w:val="70A06B17"/>
    <w:rsid w:val="70A36856"/>
    <w:rsid w:val="70AACAAD"/>
    <w:rsid w:val="71454DF0"/>
    <w:rsid w:val="714D5CAE"/>
    <w:rsid w:val="7178DDD2"/>
    <w:rsid w:val="71A47D3B"/>
    <w:rsid w:val="71A9165B"/>
    <w:rsid w:val="71B2BC34"/>
    <w:rsid w:val="71D27009"/>
    <w:rsid w:val="71D32624"/>
    <w:rsid w:val="71DA30A1"/>
    <w:rsid w:val="71DEA959"/>
    <w:rsid w:val="71FFA52C"/>
    <w:rsid w:val="720D6CD5"/>
    <w:rsid w:val="725A296B"/>
    <w:rsid w:val="725D227F"/>
    <w:rsid w:val="729D4399"/>
    <w:rsid w:val="729EF549"/>
    <w:rsid w:val="72A4DDB9"/>
    <w:rsid w:val="72B9DA29"/>
    <w:rsid w:val="72F375C4"/>
    <w:rsid w:val="7300F269"/>
    <w:rsid w:val="7307EAD9"/>
    <w:rsid w:val="7318029A"/>
    <w:rsid w:val="7336B15C"/>
    <w:rsid w:val="73581660"/>
    <w:rsid w:val="736EF7C1"/>
    <w:rsid w:val="736FACC4"/>
    <w:rsid w:val="73812A7E"/>
    <w:rsid w:val="7381D117"/>
    <w:rsid w:val="73826E04"/>
    <w:rsid w:val="738EB84E"/>
    <w:rsid w:val="739768AA"/>
    <w:rsid w:val="73A081C6"/>
    <w:rsid w:val="73AF90EB"/>
    <w:rsid w:val="73B185E5"/>
    <w:rsid w:val="73BEFDE6"/>
    <w:rsid w:val="73EE372F"/>
    <w:rsid w:val="73F61EB8"/>
    <w:rsid w:val="73FC9E66"/>
    <w:rsid w:val="74067434"/>
    <w:rsid w:val="74387B23"/>
    <w:rsid w:val="743C81E9"/>
    <w:rsid w:val="743EED72"/>
    <w:rsid w:val="744DAE79"/>
    <w:rsid w:val="7466AC34"/>
    <w:rsid w:val="746DF076"/>
    <w:rsid w:val="74783F7A"/>
    <w:rsid w:val="748A1368"/>
    <w:rsid w:val="74924079"/>
    <w:rsid w:val="749D2CE0"/>
    <w:rsid w:val="74AFB5FF"/>
    <w:rsid w:val="74D256F9"/>
    <w:rsid w:val="75287C69"/>
    <w:rsid w:val="75326334"/>
    <w:rsid w:val="7535F976"/>
    <w:rsid w:val="7542AA27"/>
    <w:rsid w:val="75457875"/>
    <w:rsid w:val="75566708"/>
    <w:rsid w:val="75678055"/>
    <w:rsid w:val="7580D43E"/>
    <w:rsid w:val="75A763EE"/>
    <w:rsid w:val="75C9C949"/>
    <w:rsid w:val="75CF22AD"/>
    <w:rsid w:val="75DA9A69"/>
    <w:rsid w:val="75DE1FF1"/>
    <w:rsid w:val="76051D35"/>
    <w:rsid w:val="76120B27"/>
    <w:rsid w:val="762F48E1"/>
    <w:rsid w:val="764B62CD"/>
    <w:rsid w:val="768984AC"/>
    <w:rsid w:val="769EA403"/>
    <w:rsid w:val="76A4F9B4"/>
    <w:rsid w:val="76B819DA"/>
    <w:rsid w:val="76CBD91E"/>
    <w:rsid w:val="7707827F"/>
    <w:rsid w:val="770914AC"/>
    <w:rsid w:val="771F9DB9"/>
    <w:rsid w:val="77539D51"/>
    <w:rsid w:val="775559C5"/>
    <w:rsid w:val="776348A8"/>
    <w:rsid w:val="7775F5C4"/>
    <w:rsid w:val="779AAA52"/>
    <w:rsid w:val="77A51780"/>
    <w:rsid w:val="77C12BA7"/>
    <w:rsid w:val="77C3E6B4"/>
    <w:rsid w:val="77CAC25F"/>
    <w:rsid w:val="77DFA9B8"/>
    <w:rsid w:val="77E040A5"/>
    <w:rsid w:val="78069FED"/>
    <w:rsid w:val="7845B4BE"/>
    <w:rsid w:val="784D8CED"/>
    <w:rsid w:val="7857BD89"/>
    <w:rsid w:val="78896D3B"/>
    <w:rsid w:val="78C43322"/>
    <w:rsid w:val="78DFE31A"/>
    <w:rsid w:val="7916F34B"/>
    <w:rsid w:val="791947E7"/>
    <w:rsid w:val="7923F294"/>
    <w:rsid w:val="7935F041"/>
    <w:rsid w:val="7943D6DF"/>
    <w:rsid w:val="796C8641"/>
    <w:rsid w:val="796D0530"/>
    <w:rsid w:val="799B7242"/>
    <w:rsid w:val="79CC39D6"/>
    <w:rsid w:val="79DEEAB2"/>
    <w:rsid w:val="79E5D3A4"/>
    <w:rsid w:val="79EDEEDD"/>
    <w:rsid w:val="79F63951"/>
    <w:rsid w:val="79F97CC9"/>
    <w:rsid w:val="79FBE493"/>
    <w:rsid w:val="7A3D298E"/>
    <w:rsid w:val="7A402B8C"/>
    <w:rsid w:val="7A553410"/>
    <w:rsid w:val="7A577305"/>
    <w:rsid w:val="7A8772DD"/>
    <w:rsid w:val="7A8D388E"/>
    <w:rsid w:val="7A93E84E"/>
    <w:rsid w:val="7AA84F44"/>
    <w:rsid w:val="7AC85045"/>
    <w:rsid w:val="7ACD938D"/>
    <w:rsid w:val="7ACEE476"/>
    <w:rsid w:val="7AD7BEB2"/>
    <w:rsid w:val="7AD90250"/>
    <w:rsid w:val="7B1BCEBF"/>
    <w:rsid w:val="7B2B10AE"/>
    <w:rsid w:val="7B2E449A"/>
    <w:rsid w:val="7B394551"/>
    <w:rsid w:val="7B98610E"/>
    <w:rsid w:val="7B9AED02"/>
    <w:rsid w:val="7BA3E290"/>
    <w:rsid w:val="7BA4BBE6"/>
    <w:rsid w:val="7BAFD9FD"/>
    <w:rsid w:val="7BCB4196"/>
    <w:rsid w:val="7C0C2CDE"/>
    <w:rsid w:val="7C39F21A"/>
    <w:rsid w:val="7C3F2B7F"/>
    <w:rsid w:val="7C53FE30"/>
    <w:rsid w:val="7C5A21D0"/>
    <w:rsid w:val="7C8B0738"/>
    <w:rsid w:val="7CB7E565"/>
    <w:rsid w:val="7CC492D3"/>
    <w:rsid w:val="7CC5C148"/>
    <w:rsid w:val="7CEB297B"/>
    <w:rsid w:val="7CEEEDC6"/>
    <w:rsid w:val="7CF624D6"/>
    <w:rsid w:val="7D0D935C"/>
    <w:rsid w:val="7D2495E3"/>
    <w:rsid w:val="7D4158A1"/>
    <w:rsid w:val="7D45CEF6"/>
    <w:rsid w:val="7D47E687"/>
    <w:rsid w:val="7D7999C3"/>
    <w:rsid w:val="7D7C0034"/>
    <w:rsid w:val="7D963D1B"/>
    <w:rsid w:val="7DA4CFFC"/>
    <w:rsid w:val="7DAF8BC0"/>
    <w:rsid w:val="7DB85E65"/>
    <w:rsid w:val="7DD79750"/>
    <w:rsid w:val="7DEFDF66"/>
    <w:rsid w:val="7E0A67DB"/>
    <w:rsid w:val="7E22098F"/>
    <w:rsid w:val="7E2A6DD1"/>
    <w:rsid w:val="7E35625A"/>
    <w:rsid w:val="7E5FEC7F"/>
    <w:rsid w:val="7E7AC76C"/>
    <w:rsid w:val="7E8303F8"/>
    <w:rsid w:val="7E838328"/>
    <w:rsid w:val="7E8CE6B1"/>
    <w:rsid w:val="7E92CF02"/>
    <w:rsid w:val="7EA1ABE8"/>
    <w:rsid w:val="7EE06180"/>
    <w:rsid w:val="7EEB96F1"/>
    <w:rsid w:val="7F036D5C"/>
    <w:rsid w:val="7F0596F0"/>
    <w:rsid w:val="7F0BDCC0"/>
    <w:rsid w:val="7F0DC964"/>
    <w:rsid w:val="7F245BFA"/>
    <w:rsid w:val="7F3066F9"/>
    <w:rsid w:val="7F45D119"/>
    <w:rsid w:val="7F4A888B"/>
    <w:rsid w:val="7F6204DE"/>
    <w:rsid w:val="7F7DEFF5"/>
    <w:rsid w:val="7F87386E"/>
    <w:rsid w:val="7F89BF43"/>
    <w:rsid w:val="7F96DB42"/>
    <w:rsid w:val="7F9E9D9D"/>
    <w:rsid w:val="7FB31CEB"/>
    <w:rsid w:val="7FBB1000"/>
    <w:rsid w:val="7FCA05D2"/>
    <w:rsid w:val="7FECAD84"/>
    <w:rsid w:val="7FF47FE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EEF7B"/>
  <w15:docId w15:val="{865AB337-D048-448B-99A0-C34C33BFD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9319B"/>
    <w:pPr>
      <w:spacing w:after="0" w:line="240" w:lineRule="auto"/>
    </w:pPr>
    <w:rPr>
      <w:rFonts w:ascii="Times New Roman" w:eastAsia="Times New Roman" w:hAnsi="Times New Roman" w:cs="Times New Roman"/>
      <w:sz w:val="24"/>
      <w:szCs w:val="24"/>
      <w:lang w:eastAsia="en-GB"/>
    </w:rPr>
  </w:style>
  <w:style w:type="paragraph" w:styleId="Pealkiri1">
    <w:name w:val="heading 1"/>
    <w:next w:val="Normaallaad"/>
    <w:link w:val="Pealkiri1Mrk"/>
    <w:uiPriority w:val="9"/>
    <w:qFormat/>
    <w:pPr>
      <w:keepNext/>
      <w:keepLines/>
      <w:spacing w:after="4" w:line="251" w:lineRule="auto"/>
      <w:ind w:left="10" w:hanging="10"/>
      <w:jc w:val="both"/>
      <w:outlineLvl w:val="0"/>
    </w:pPr>
    <w:rPr>
      <w:rFonts w:ascii="Times New Roman" w:eastAsia="Times New Roman" w:hAnsi="Times New Roman" w:cs="Times New Roman"/>
      <w:b/>
      <w:color w:val="000000"/>
      <w:sz w:val="24"/>
    </w:rPr>
  </w:style>
  <w:style w:type="paragraph" w:styleId="Pealkiri2">
    <w:name w:val="heading 2"/>
    <w:basedOn w:val="Normaallaad"/>
    <w:next w:val="Normaallaad"/>
    <w:link w:val="Pealkiri2Mrk"/>
    <w:uiPriority w:val="9"/>
    <w:semiHidden/>
    <w:unhideWhenUsed/>
    <w:qFormat/>
    <w:rsid w:val="00C219F2"/>
    <w:pPr>
      <w:keepNext/>
      <w:keepLines/>
      <w:spacing w:before="40" w:line="248" w:lineRule="auto"/>
      <w:ind w:left="10" w:right="4" w:hanging="10"/>
      <w:jc w:val="both"/>
      <w:outlineLvl w:val="1"/>
    </w:pPr>
    <w:rPr>
      <w:rFonts w:asciiTheme="majorHAnsi" w:eastAsiaTheme="majorEastAsia" w:hAnsiTheme="majorHAnsi" w:cstheme="majorBidi"/>
      <w:color w:val="2F5496" w:themeColor="accent1" w:themeShade="BF"/>
      <w:sz w:val="26"/>
      <w:szCs w:val="26"/>
      <w:lang w:eastAsia="et-EE"/>
    </w:rPr>
  </w:style>
  <w:style w:type="paragraph" w:styleId="Pealkiri3">
    <w:name w:val="heading 3"/>
    <w:basedOn w:val="Normaallaad"/>
    <w:next w:val="Normaallaad"/>
    <w:link w:val="Pealkiri3Mrk"/>
    <w:uiPriority w:val="9"/>
    <w:unhideWhenUsed/>
    <w:qFormat/>
    <w:rsid w:val="0054749E"/>
    <w:pPr>
      <w:keepNext/>
      <w:keepLines/>
      <w:spacing w:before="40" w:line="248" w:lineRule="auto"/>
      <w:ind w:left="10" w:right="4" w:hanging="10"/>
      <w:jc w:val="both"/>
      <w:outlineLvl w:val="2"/>
    </w:pPr>
    <w:rPr>
      <w:rFonts w:asciiTheme="majorHAnsi" w:eastAsiaTheme="majorEastAsia" w:hAnsiTheme="majorHAnsi" w:cstheme="majorBidi"/>
      <w:color w:val="1F3763" w:themeColor="accent1" w:themeShade="7F"/>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character" w:styleId="Kommentaariviide">
    <w:name w:val="annotation reference"/>
    <w:basedOn w:val="Liguvaikefont"/>
    <w:uiPriority w:val="99"/>
    <w:semiHidden/>
    <w:unhideWhenUsed/>
    <w:rsid w:val="00055FA4"/>
    <w:rPr>
      <w:sz w:val="16"/>
      <w:szCs w:val="16"/>
    </w:rPr>
  </w:style>
  <w:style w:type="paragraph" w:styleId="Kommentaaritekst">
    <w:name w:val="annotation text"/>
    <w:basedOn w:val="Normaallaad"/>
    <w:link w:val="KommentaaritekstMrk"/>
    <w:uiPriority w:val="99"/>
    <w:unhideWhenUsed/>
    <w:rsid w:val="00055FA4"/>
    <w:pPr>
      <w:spacing w:after="15"/>
      <w:ind w:left="10" w:right="4" w:hanging="10"/>
      <w:jc w:val="both"/>
    </w:pPr>
    <w:rPr>
      <w:color w:val="000000"/>
      <w:sz w:val="20"/>
      <w:szCs w:val="20"/>
      <w:lang w:eastAsia="et-EE"/>
    </w:rPr>
  </w:style>
  <w:style w:type="character" w:customStyle="1" w:styleId="KommentaaritekstMrk">
    <w:name w:val="Kommentaari tekst Märk"/>
    <w:basedOn w:val="Liguvaikefont"/>
    <w:link w:val="Kommentaaritekst"/>
    <w:uiPriority w:val="99"/>
    <w:rsid w:val="00055FA4"/>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055FA4"/>
    <w:rPr>
      <w:b/>
      <w:bCs/>
    </w:rPr>
  </w:style>
  <w:style w:type="character" w:customStyle="1" w:styleId="KommentaariteemaMrk">
    <w:name w:val="Kommentaari teema Märk"/>
    <w:basedOn w:val="KommentaaritekstMrk"/>
    <w:link w:val="Kommentaariteema"/>
    <w:uiPriority w:val="99"/>
    <w:semiHidden/>
    <w:rsid w:val="00055FA4"/>
    <w:rPr>
      <w:rFonts w:ascii="Times New Roman" w:eastAsia="Times New Roman" w:hAnsi="Times New Roman" w:cs="Times New Roman"/>
      <w:b/>
      <w:bCs/>
      <w:color w:val="000000"/>
      <w:sz w:val="20"/>
      <w:szCs w:val="20"/>
    </w:rPr>
  </w:style>
  <w:style w:type="paragraph" w:styleId="Jutumullitekst">
    <w:name w:val="Balloon Text"/>
    <w:basedOn w:val="Normaallaad"/>
    <w:link w:val="JutumullitekstMrk"/>
    <w:uiPriority w:val="99"/>
    <w:semiHidden/>
    <w:unhideWhenUsed/>
    <w:rsid w:val="00055FA4"/>
    <w:pPr>
      <w:ind w:left="10" w:right="4" w:hanging="10"/>
      <w:jc w:val="both"/>
    </w:pPr>
    <w:rPr>
      <w:rFonts w:ascii="Segoe UI" w:hAnsi="Segoe UI" w:cs="Segoe UI"/>
      <w:color w:val="000000"/>
      <w:sz w:val="18"/>
      <w:szCs w:val="18"/>
      <w:lang w:eastAsia="et-EE"/>
    </w:rPr>
  </w:style>
  <w:style w:type="character" w:customStyle="1" w:styleId="JutumullitekstMrk">
    <w:name w:val="Jutumullitekst Märk"/>
    <w:basedOn w:val="Liguvaikefont"/>
    <w:link w:val="Jutumullitekst"/>
    <w:uiPriority w:val="99"/>
    <w:semiHidden/>
    <w:rsid w:val="00055FA4"/>
    <w:rPr>
      <w:rFonts w:ascii="Segoe UI" w:eastAsia="Times New Roman" w:hAnsi="Segoe UI" w:cs="Segoe UI"/>
      <w:color w:val="000000"/>
      <w:sz w:val="18"/>
      <w:szCs w:val="18"/>
    </w:rPr>
  </w:style>
  <w:style w:type="paragraph" w:styleId="Redaktsioon">
    <w:name w:val="Revision"/>
    <w:hidden/>
    <w:uiPriority w:val="99"/>
    <w:semiHidden/>
    <w:rsid w:val="00A23FCC"/>
    <w:pPr>
      <w:spacing w:after="0" w:line="240" w:lineRule="auto"/>
    </w:pPr>
    <w:rPr>
      <w:rFonts w:ascii="Times New Roman" w:eastAsia="Times New Roman" w:hAnsi="Times New Roman" w:cs="Times New Roman"/>
      <w:color w:val="000000"/>
      <w:sz w:val="24"/>
    </w:rPr>
  </w:style>
  <w:style w:type="paragraph" w:styleId="Loendilik">
    <w:name w:val="List Paragraph"/>
    <w:basedOn w:val="Normaallaad"/>
    <w:uiPriority w:val="34"/>
    <w:qFormat/>
    <w:rsid w:val="001A103C"/>
    <w:pPr>
      <w:spacing w:after="15" w:line="248" w:lineRule="auto"/>
      <w:ind w:left="720" w:right="4" w:hanging="10"/>
      <w:contextualSpacing/>
      <w:jc w:val="both"/>
    </w:pPr>
    <w:rPr>
      <w:color w:val="000000"/>
      <w:szCs w:val="22"/>
      <w:lang w:eastAsia="et-EE"/>
    </w:rPr>
  </w:style>
  <w:style w:type="paragraph" w:styleId="Pis">
    <w:name w:val="header"/>
    <w:basedOn w:val="Normaallaad"/>
    <w:link w:val="PisMrk"/>
    <w:uiPriority w:val="99"/>
    <w:unhideWhenUsed/>
    <w:rsid w:val="00A41312"/>
    <w:pPr>
      <w:tabs>
        <w:tab w:val="center" w:pos="4536"/>
        <w:tab w:val="right" w:pos="9072"/>
      </w:tabs>
      <w:ind w:left="10" w:right="4" w:hanging="10"/>
      <w:jc w:val="both"/>
    </w:pPr>
    <w:rPr>
      <w:color w:val="000000"/>
      <w:szCs w:val="22"/>
      <w:lang w:eastAsia="et-EE"/>
    </w:rPr>
  </w:style>
  <w:style w:type="character" w:customStyle="1" w:styleId="PisMrk">
    <w:name w:val="Päis Märk"/>
    <w:basedOn w:val="Liguvaikefont"/>
    <w:link w:val="Pis"/>
    <w:uiPriority w:val="99"/>
    <w:rsid w:val="00A41312"/>
    <w:rPr>
      <w:rFonts w:ascii="Times New Roman" w:eastAsia="Times New Roman" w:hAnsi="Times New Roman" w:cs="Times New Roman"/>
      <w:color w:val="000000"/>
      <w:sz w:val="24"/>
    </w:rPr>
  </w:style>
  <w:style w:type="paragraph" w:styleId="Jalus">
    <w:name w:val="footer"/>
    <w:basedOn w:val="Normaallaad"/>
    <w:link w:val="JalusMrk"/>
    <w:uiPriority w:val="99"/>
    <w:semiHidden/>
    <w:unhideWhenUsed/>
    <w:rsid w:val="00A41312"/>
    <w:pPr>
      <w:tabs>
        <w:tab w:val="center" w:pos="4536"/>
        <w:tab w:val="right" w:pos="9072"/>
      </w:tabs>
      <w:ind w:left="10" w:right="4" w:hanging="10"/>
      <w:jc w:val="both"/>
    </w:pPr>
    <w:rPr>
      <w:color w:val="000000"/>
      <w:szCs w:val="22"/>
      <w:lang w:eastAsia="et-EE"/>
    </w:rPr>
  </w:style>
  <w:style w:type="character" w:customStyle="1" w:styleId="JalusMrk">
    <w:name w:val="Jalus Märk"/>
    <w:basedOn w:val="Liguvaikefont"/>
    <w:link w:val="Jalus"/>
    <w:uiPriority w:val="99"/>
    <w:semiHidden/>
    <w:rsid w:val="00A41312"/>
    <w:rPr>
      <w:rFonts w:ascii="Times New Roman" w:eastAsia="Times New Roman" w:hAnsi="Times New Roman" w:cs="Times New Roman"/>
      <w:color w:val="000000"/>
      <w:sz w:val="24"/>
    </w:rPr>
  </w:style>
  <w:style w:type="paragraph" w:styleId="Normaallaadveeb">
    <w:name w:val="Normal (Web)"/>
    <w:basedOn w:val="Normaallaad"/>
    <w:uiPriority w:val="99"/>
    <w:unhideWhenUsed/>
    <w:rsid w:val="000A63CE"/>
    <w:pPr>
      <w:spacing w:before="100" w:beforeAutospacing="1" w:after="100" w:afterAutospacing="1"/>
    </w:pPr>
    <w:rPr>
      <w:lang w:eastAsia="et-EE"/>
    </w:rPr>
  </w:style>
  <w:style w:type="character" w:styleId="Hperlink">
    <w:name w:val="Hyperlink"/>
    <w:basedOn w:val="Liguvaikefont"/>
    <w:uiPriority w:val="99"/>
    <w:unhideWhenUsed/>
    <w:rsid w:val="000A63CE"/>
    <w:rPr>
      <w:color w:val="0000FF"/>
      <w:u w:val="single"/>
    </w:rPr>
  </w:style>
  <w:style w:type="character" w:styleId="HTML-tsitaat">
    <w:name w:val="HTML Cite"/>
    <w:basedOn w:val="Liguvaikefont"/>
    <w:uiPriority w:val="99"/>
    <w:semiHidden/>
    <w:unhideWhenUsed/>
    <w:rsid w:val="000A63CE"/>
    <w:rPr>
      <w:i/>
      <w:iCs/>
    </w:rPr>
  </w:style>
  <w:style w:type="character" w:customStyle="1" w:styleId="Pealkiri3Mrk">
    <w:name w:val="Pealkiri 3 Märk"/>
    <w:basedOn w:val="Liguvaikefont"/>
    <w:link w:val="Pealkiri3"/>
    <w:uiPriority w:val="9"/>
    <w:rsid w:val="0054749E"/>
    <w:rPr>
      <w:rFonts w:asciiTheme="majorHAnsi" w:eastAsiaTheme="majorEastAsia" w:hAnsiTheme="majorHAnsi" w:cstheme="majorBidi"/>
      <w:color w:val="1F3763" w:themeColor="accent1" w:themeShade="7F"/>
      <w:sz w:val="24"/>
      <w:szCs w:val="24"/>
    </w:rPr>
  </w:style>
  <w:style w:type="character" w:styleId="Tugev">
    <w:name w:val="Strong"/>
    <w:basedOn w:val="Liguvaikefont"/>
    <w:uiPriority w:val="22"/>
    <w:qFormat/>
    <w:rsid w:val="0054749E"/>
    <w:rPr>
      <w:b/>
      <w:bCs/>
    </w:rPr>
  </w:style>
  <w:style w:type="character" w:customStyle="1" w:styleId="mm">
    <w:name w:val="mm"/>
    <w:basedOn w:val="Liguvaikefont"/>
    <w:rsid w:val="00486DB6"/>
  </w:style>
  <w:style w:type="character" w:styleId="Lahendamatamainimine">
    <w:name w:val="Unresolved Mention"/>
    <w:basedOn w:val="Liguvaikefont"/>
    <w:uiPriority w:val="99"/>
    <w:semiHidden/>
    <w:unhideWhenUsed/>
    <w:rsid w:val="00E708EA"/>
    <w:rPr>
      <w:color w:val="605E5C"/>
      <w:shd w:val="clear" w:color="auto" w:fill="E1DFDD"/>
    </w:rPr>
  </w:style>
  <w:style w:type="character" w:customStyle="1" w:styleId="tyhik">
    <w:name w:val="tyhik"/>
    <w:basedOn w:val="Liguvaikefont"/>
    <w:rsid w:val="00D215F6"/>
  </w:style>
  <w:style w:type="paragraph" w:styleId="Vahedeta">
    <w:name w:val="No Spacing"/>
    <w:uiPriority w:val="1"/>
    <w:qFormat/>
    <w:rsid w:val="00AF0AC6"/>
    <w:pPr>
      <w:spacing w:after="0" w:line="240" w:lineRule="auto"/>
      <w:ind w:left="10" w:right="4" w:hanging="10"/>
      <w:jc w:val="both"/>
    </w:pPr>
    <w:rPr>
      <w:rFonts w:ascii="Times New Roman" w:eastAsia="Times New Roman" w:hAnsi="Times New Roman" w:cs="Times New Roman"/>
      <w:color w:val="000000"/>
      <w:sz w:val="24"/>
    </w:rPr>
  </w:style>
  <w:style w:type="character" w:styleId="Mainimine">
    <w:name w:val="Mention"/>
    <w:basedOn w:val="Liguvaikefont"/>
    <w:uiPriority w:val="99"/>
    <w:unhideWhenUsed/>
    <w:rsid w:val="003562FF"/>
    <w:rPr>
      <w:color w:val="2B579A"/>
      <w:shd w:val="clear" w:color="auto" w:fill="E1DFDD"/>
    </w:rPr>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hutus">
    <w:name w:val="Emphasis"/>
    <w:basedOn w:val="Liguvaikefont"/>
    <w:uiPriority w:val="20"/>
    <w:qFormat/>
    <w:rsid w:val="00E33A44"/>
    <w:rPr>
      <w:i/>
      <w:iCs/>
    </w:rPr>
  </w:style>
  <w:style w:type="paragraph" w:customStyle="1" w:styleId="oj-normal">
    <w:name w:val="oj-normal"/>
    <w:basedOn w:val="Normaallaad"/>
    <w:rsid w:val="00D852EE"/>
    <w:pPr>
      <w:spacing w:before="100" w:beforeAutospacing="1" w:after="100" w:afterAutospacing="1"/>
    </w:pPr>
  </w:style>
  <w:style w:type="character" w:customStyle="1" w:styleId="oj-sub">
    <w:name w:val="oj-sub"/>
    <w:basedOn w:val="Liguvaikefont"/>
    <w:rsid w:val="00D852EE"/>
  </w:style>
  <w:style w:type="paragraph" w:customStyle="1" w:styleId="muutmisksk">
    <w:name w:val="muutmiskäsk"/>
    <w:basedOn w:val="Normaallaad"/>
    <w:qFormat/>
    <w:rsid w:val="009B781A"/>
    <w:pPr>
      <w:widowControl w:val="0"/>
      <w:autoSpaceDN w:val="0"/>
      <w:adjustRightInd w:val="0"/>
      <w:spacing w:before="240"/>
      <w:jc w:val="both"/>
    </w:pPr>
    <w:rPr>
      <w:lang w:eastAsia="et-EE"/>
    </w:rPr>
  </w:style>
  <w:style w:type="character" w:customStyle="1" w:styleId="Pealkiri2Mrk">
    <w:name w:val="Pealkiri 2 Märk"/>
    <w:basedOn w:val="Liguvaikefont"/>
    <w:link w:val="Pealkiri2"/>
    <w:uiPriority w:val="9"/>
    <w:semiHidden/>
    <w:rsid w:val="00C219F2"/>
    <w:rPr>
      <w:rFonts w:asciiTheme="majorHAnsi" w:eastAsiaTheme="majorEastAsia" w:hAnsiTheme="majorHAnsi" w:cstheme="majorBidi"/>
      <w:color w:val="2F5496" w:themeColor="accent1" w:themeShade="BF"/>
      <w:sz w:val="26"/>
      <w:szCs w:val="26"/>
    </w:rPr>
  </w:style>
  <w:style w:type="paragraph" w:customStyle="1" w:styleId="Paragrahvisisuliigendamata">
    <w:name w:val="Paragrahvi sisu liigendamata"/>
    <w:basedOn w:val="Normaallaad"/>
    <w:rsid w:val="00094D29"/>
    <w:pPr>
      <w:widowControl w:val="0"/>
      <w:suppressAutoHyphens/>
      <w:autoSpaceDN w:val="0"/>
      <w:jc w:val="both"/>
      <w:textAlignment w:val="baseline"/>
    </w:pPr>
    <w:rPr>
      <w:rFonts w:eastAsia="SimSun" w:cs="Mangal"/>
      <w:kern w:val="3"/>
      <w:lang w:eastAsia="zh-CN" w:bidi="hi-IN"/>
    </w:rPr>
  </w:style>
  <w:style w:type="character" w:styleId="Klastatudhperlink">
    <w:name w:val="FollowedHyperlink"/>
    <w:basedOn w:val="Liguvaikefont"/>
    <w:uiPriority w:val="99"/>
    <w:semiHidden/>
    <w:unhideWhenUsed/>
    <w:rsid w:val="00E60636"/>
    <w:rPr>
      <w:color w:val="954F72" w:themeColor="followedHyperlink"/>
      <w:u w:val="single"/>
    </w:rPr>
  </w:style>
  <w:style w:type="character" w:customStyle="1" w:styleId="rynqvb">
    <w:name w:val="rynqvb"/>
    <w:basedOn w:val="Liguvaikefont"/>
    <w:rsid w:val="002244C4"/>
  </w:style>
  <w:style w:type="paragraph" w:customStyle="1" w:styleId="ti-art">
    <w:name w:val="ti-art"/>
    <w:basedOn w:val="Normaallaad"/>
    <w:rsid w:val="00EE7382"/>
    <w:pPr>
      <w:spacing w:before="100" w:beforeAutospacing="1" w:after="100" w:afterAutospacing="1"/>
    </w:pPr>
  </w:style>
  <w:style w:type="paragraph" w:customStyle="1" w:styleId="sti-art">
    <w:name w:val="sti-art"/>
    <w:basedOn w:val="Normaallaad"/>
    <w:rsid w:val="00EE7382"/>
    <w:pPr>
      <w:spacing w:before="100" w:beforeAutospacing="1" w:after="100" w:afterAutospacing="1"/>
    </w:pPr>
  </w:style>
  <w:style w:type="paragraph" w:customStyle="1" w:styleId="Normal1">
    <w:name w:val="Normal1"/>
    <w:basedOn w:val="Normaallaad"/>
    <w:rsid w:val="00EE7382"/>
    <w:pPr>
      <w:spacing w:before="100" w:beforeAutospacing="1" w:after="100" w:afterAutospacing="1"/>
    </w:pPr>
  </w:style>
  <w:style w:type="paragraph" w:styleId="HTML-eelvormindatud">
    <w:name w:val="HTML Preformatted"/>
    <w:basedOn w:val="Normaallaad"/>
    <w:link w:val="HTML-eelvormindatudMrk"/>
    <w:uiPriority w:val="99"/>
    <w:semiHidden/>
    <w:unhideWhenUsed/>
    <w:rsid w:val="007B5B56"/>
    <w:rPr>
      <w:rFonts w:ascii="Consolas" w:hAnsi="Consolas"/>
      <w:sz w:val="20"/>
      <w:szCs w:val="20"/>
    </w:rPr>
  </w:style>
  <w:style w:type="character" w:customStyle="1" w:styleId="HTML-eelvormindatudMrk">
    <w:name w:val="HTML-eelvormindatud Märk"/>
    <w:basedOn w:val="Liguvaikefont"/>
    <w:link w:val="HTML-eelvormindatud"/>
    <w:uiPriority w:val="99"/>
    <w:semiHidden/>
    <w:rsid w:val="007B5B56"/>
    <w:rPr>
      <w:rFonts w:ascii="Consolas" w:eastAsia="Times New Roman" w:hAnsi="Consolas" w:cs="Times New Roman"/>
      <w:sz w:val="20"/>
      <w:szCs w:val="20"/>
      <w:lang w:eastAsia="en-GB"/>
    </w:rPr>
  </w:style>
  <w:style w:type="character" w:customStyle="1" w:styleId="normaltextrun">
    <w:name w:val="normaltextrun"/>
    <w:basedOn w:val="Liguvaikefont"/>
    <w:rsid w:val="00467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90194">
      <w:bodyDiv w:val="1"/>
      <w:marLeft w:val="0"/>
      <w:marRight w:val="0"/>
      <w:marTop w:val="0"/>
      <w:marBottom w:val="0"/>
      <w:divBdr>
        <w:top w:val="none" w:sz="0" w:space="0" w:color="auto"/>
        <w:left w:val="none" w:sz="0" w:space="0" w:color="auto"/>
        <w:bottom w:val="none" w:sz="0" w:space="0" w:color="auto"/>
        <w:right w:val="none" w:sz="0" w:space="0" w:color="auto"/>
      </w:divBdr>
    </w:div>
    <w:div w:id="29380467">
      <w:bodyDiv w:val="1"/>
      <w:marLeft w:val="0"/>
      <w:marRight w:val="0"/>
      <w:marTop w:val="0"/>
      <w:marBottom w:val="0"/>
      <w:divBdr>
        <w:top w:val="none" w:sz="0" w:space="0" w:color="auto"/>
        <w:left w:val="none" w:sz="0" w:space="0" w:color="auto"/>
        <w:bottom w:val="none" w:sz="0" w:space="0" w:color="auto"/>
        <w:right w:val="none" w:sz="0" w:space="0" w:color="auto"/>
      </w:divBdr>
    </w:div>
    <w:div w:id="30689562">
      <w:bodyDiv w:val="1"/>
      <w:marLeft w:val="0"/>
      <w:marRight w:val="0"/>
      <w:marTop w:val="0"/>
      <w:marBottom w:val="0"/>
      <w:divBdr>
        <w:top w:val="none" w:sz="0" w:space="0" w:color="auto"/>
        <w:left w:val="none" w:sz="0" w:space="0" w:color="auto"/>
        <w:bottom w:val="none" w:sz="0" w:space="0" w:color="auto"/>
        <w:right w:val="none" w:sz="0" w:space="0" w:color="auto"/>
      </w:divBdr>
    </w:div>
    <w:div w:id="77757508">
      <w:bodyDiv w:val="1"/>
      <w:marLeft w:val="0"/>
      <w:marRight w:val="0"/>
      <w:marTop w:val="0"/>
      <w:marBottom w:val="0"/>
      <w:divBdr>
        <w:top w:val="none" w:sz="0" w:space="0" w:color="auto"/>
        <w:left w:val="none" w:sz="0" w:space="0" w:color="auto"/>
        <w:bottom w:val="none" w:sz="0" w:space="0" w:color="auto"/>
        <w:right w:val="none" w:sz="0" w:space="0" w:color="auto"/>
      </w:divBdr>
    </w:div>
    <w:div w:id="80180112">
      <w:bodyDiv w:val="1"/>
      <w:marLeft w:val="0"/>
      <w:marRight w:val="0"/>
      <w:marTop w:val="0"/>
      <w:marBottom w:val="0"/>
      <w:divBdr>
        <w:top w:val="none" w:sz="0" w:space="0" w:color="auto"/>
        <w:left w:val="none" w:sz="0" w:space="0" w:color="auto"/>
        <w:bottom w:val="none" w:sz="0" w:space="0" w:color="auto"/>
        <w:right w:val="none" w:sz="0" w:space="0" w:color="auto"/>
      </w:divBdr>
    </w:div>
    <w:div w:id="148059328">
      <w:bodyDiv w:val="1"/>
      <w:marLeft w:val="0"/>
      <w:marRight w:val="0"/>
      <w:marTop w:val="0"/>
      <w:marBottom w:val="0"/>
      <w:divBdr>
        <w:top w:val="none" w:sz="0" w:space="0" w:color="auto"/>
        <w:left w:val="none" w:sz="0" w:space="0" w:color="auto"/>
        <w:bottom w:val="none" w:sz="0" w:space="0" w:color="auto"/>
        <w:right w:val="none" w:sz="0" w:space="0" w:color="auto"/>
      </w:divBdr>
    </w:div>
    <w:div w:id="155270101">
      <w:bodyDiv w:val="1"/>
      <w:marLeft w:val="0"/>
      <w:marRight w:val="0"/>
      <w:marTop w:val="0"/>
      <w:marBottom w:val="0"/>
      <w:divBdr>
        <w:top w:val="none" w:sz="0" w:space="0" w:color="auto"/>
        <w:left w:val="none" w:sz="0" w:space="0" w:color="auto"/>
        <w:bottom w:val="none" w:sz="0" w:space="0" w:color="auto"/>
        <w:right w:val="none" w:sz="0" w:space="0" w:color="auto"/>
      </w:divBdr>
      <w:divsChild>
        <w:div w:id="506478243">
          <w:marLeft w:val="0"/>
          <w:marRight w:val="0"/>
          <w:marTop w:val="0"/>
          <w:marBottom w:val="0"/>
          <w:divBdr>
            <w:top w:val="none" w:sz="0" w:space="0" w:color="auto"/>
            <w:left w:val="none" w:sz="0" w:space="0" w:color="auto"/>
            <w:bottom w:val="none" w:sz="0" w:space="0" w:color="auto"/>
            <w:right w:val="none" w:sz="0" w:space="0" w:color="auto"/>
          </w:divBdr>
        </w:div>
        <w:div w:id="549464446">
          <w:marLeft w:val="0"/>
          <w:marRight w:val="0"/>
          <w:marTop w:val="0"/>
          <w:marBottom w:val="0"/>
          <w:divBdr>
            <w:top w:val="none" w:sz="0" w:space="0" w:color="auto"/>
            <w:left w:val="none" w:sz="0" w:space="0" w:color="auto"/>
            <w:bottom w:val="none" w:sz="0" w:space="0" w:color="auto"/>
            <w:right w:val="none" w:sz="0" w:space="0" w:color="auto"/>
          </w:divBdr>
        </w:div>
        <w:div w:id="642471125">
          <w:marLeft w:val="0"/>
          <w:marRight w:val="0"/>
          <w:marTop w:val="0"/>
          <w:marBottom w:val="0"/>
          <w:divBdr>
            <w:top w:val="none" w:sz="0" w:space="0" w:color="auto"/>
            <w:left w:val="none" w:sz="0" w:space="0" w:color="auto"/>
            <w:bottom w:val="none" w:sz="0" w:space="0" w:color="auto"/>
            <w:right w:val="none" w:sz="0" w:space="0" w:color="auto"/>
          </w:divBdr>
        </w:div>
        <w:div w:id="956326982">
          <w:marLeft w:val="0"/>
          <w:marRight w:val="0"/>
          <w:marTop w:val="0"/>
          <w:marBottom w:val="0"/>
          <w:divBdr>
            <w:top w:val="none" w:sz="0" w:space="0" w:color="auto"/>
            <w:left w:val="none" w:sz="0" w:space="0" w:color="auto"/>
            <w:bottom w:val="none" w:sz="0" w:space="0" w:color="auto"/>
            <w:right w:val="none" w:sz="0" w:space="0" w:color="auto"/>
          </w:divBdr>
        </w:div>
        <w:div w:id="1380663533">
          <w:marLeft w:val="0"/>
          <w:marRight w:val="0"/>
          <w:marTop w:val="0"/>
          <w:marBottom w:val="0"/>
          <w:divBdr>
            <w:top w:val="none" w:sz="0" w:space="0" w:color="auto"/>
            <w:left w:val="none" w:sz="0" w:space="0" w:color="auto"/>
            <w:bottom w:val="none" w:sz="0" w:space="0" w:color="auto"/>
            <w:right w:val="none" w:sz="0" w:space="0" w:color="auto"/>
          </w:divBdr>
        </w:div>
        <w:div w:id="1398093420">
          <w:marLeft w:val="0"/>
          <w:marRight w:val="0"/>
          <w:marTop w:val="0"/>
          <w:marBottom w:val="0"/>
          <w:divBdr>
            <w:top w:val="none" w:sz="0" w:space="0" w:color="auto"/>
            <w:left w:val="none" w:sz="0" w:space="0" w:color="auto"/>
            <w:bottom w:val="none" w:sz="0" w:space="0" w:color="auto"/>
            <w:right w:val="none" w:sz="0" w:space="0" w:color="auto"/>
          </w:divBdr>
        </w:div>
        <w:div w:id="1465661796">
          <w:marLeft w:val="0"/>
          <w:marRight w:val="0"/>
          <w:marTop w:val="0"/>
          <w:marBottom w:val="0"/>
          <w:divBdr>
            <w:top w:val="none" w:sz="0" w:space="0" w:color="auto"/>
            <w:left w:val="none" w:sz="0" w:space="0" w:color="auto"/>
            <w:bottom w:val="none" w:sz="0" w:space="0" w:color="auto"/>
            <w:right w:val="none" w:sz="0" w:space="0" w:color="auto"/>
          </w:divBdr>
        </w:div>
        <w:div w:id="1573195297">
          <w:marLeft w:val="0"/>
          <w:marRight w:val="0"/>
          <w:marTop w:val="0"/>
          <w:marBottom w:val="0"/>
          <w:divBdr>
            <w:top w:val="none" w:sz="0" w:space="0" w:color="auto"/>
            <w:left w:val="none" w:sz="0" w:space="0" w:color="auto"/>
            <w:bottom w:val="none" w:sz="0" w:space="0" w:color="auto"/>
            <w:right w:val="none" w:sz="0" w:space="0" w:color="auto"/>
          </w:divBdr>
        </w:div>
        <w:div w:id="1643999286">
          <w:marLeft w:val="0"/>
          <w:marRight w:val="0"/>
          <w:marTop w:val="0"/>
          <w:marBottom w:val="0"/>
          <w:divBdr>
            <w:top w:val="none" w:sz="0" w:space="0" w:color="auto"/>
            <w:left w:val="none" w:sz="0" w:space="0" w:color="auto"/>
            <w:bottom w:val="none" w:sz="0" w:space="0" w:color="auto"/>
            <w:right w:val="none" w:sz="0" w:space="0" w:color="auto"/>
          </w:divBdr>
        </w:div>
        <w:div w:id="1661612819">
          <w:marLeft w:val="0"/>
          <w:marRight w:val="0"/>
          <w:marTop w:val="0"/>
          <w:marBottom w:val="0"/>
          <w:divBdr>
            <w:top w:val="none" w:sz="0" w:space="0" w:color="auto"/>
            <w:left w:val="none" w:sz="0" w:space="0" w:color="auto"/>
            <w:bottom w:val="none" w:sz="0" w:space="0" w:color="auto"/>
            <w:right w:val="none" w:sz="0" w:space="0" w:color="auto"/>
          </w:divBdr>
        </w:div>
        <w:div w:id="1733580235">
          <w:marLeft w:val="0"/>
          <w:marRight w:val="0"/>
          <w:marTop w:val="0"/>
          <w:marBottom w:val="0"/>
          <w:divBdr>
            <w:top w:val="none" w:sz="0" w:space="0" w:color="auto"/>
            <w:left w:val="none" w:sz="0" w:space="0" w:color="auto"/>
            <w:bottom w:val="none" w:sz="0" w:space="0" w:color="auto"/>
            <w:right w:val="none" w:sz="0" w:space="0" w:color="auto"/>
          </w:divBdr>
        </w:div>
        <w:div w:id="2046832966">
          <w:marLeft w:val="0"/>
          <w:marRight w:val="0"/>
          <w:marTop w:val="0"/>
          <w:marBottom w:val="0"/>
          <w:divBdr>
            <w:top w:val="none" w:sz="0" w:space="0" w:color="auto"/>
            <w:left w:val="none" w:sz="0" w:space="0" w:color="auto"/>
            <w:bottom w:val="none" w:sz="0" w:space="0" w:color="auto"/>
            <w:right w:val="none" w:sz="0" w:space="0" w:color="auto"/>
          </w:divBdr>
        </w:div>
      </w:divsChild>
    </w:div>
    <w:div w:id="166210950">
      <w:bodyDiv w:val="1"/>
      <w:marLeft w:val="0"/>
      <w:marRight w:val="0"/>
      <w:marTop w:val="0"/>
      <w:marBottom w:val="0"/>
      <w:divBdr>
        <w:top w:val="none" w:sz="0" w:space="0" w:color="auto"/>
        <w:left w:val="none" w:sz="0" w:space="0" w:color="auto"/>
        <w:bottom w:val="none" w:sz="0" w:space="0" w:color="auto"/>
        <w:right w:val="none" w:sz="0" w:space="0" w:color="auto"/>
      </w:divBdr>
    </w:div>
    <w:div w:id="265777290">
      <w:bodyDiv w:val="1"/>
      <w:marLeft w:val="0"/>
      <w:marRight w:val="0"/>
      <w:marTop w:val="0"/>
      <w:marBottom w:val="0"/>
      <w:divBdr>
        <w:top w:val="none" w:sz="0" w:space="0" w:color="auto"/>
        <w:left w:val="none" w:sz="0" w:space="0" w:color="auto"/>
        <w:bottom w:val="none" w:sz="0" w:space="0" w:color="auto"/>
        <w:right w:val="none" w:sz="0" w:space="0" w:color="auto"/>
      </w:divBdr>
    </w:div>
    <w:div w:id="331303577">
      <w:bodyDiv w:val="1"/>
      <w:marLeft w:val="0"/>
      <w:marRight w:val="0"/>
      <w:marTop w:val="0"/>
      <w:marBottom w:val="0"/>
      <w:divBdr>
        <w:top w:val="none" w:sz="0" w:space="0" w:color="auto"/>
        <w:left w:val="none" w:sz="0" w:space="0" w:color="auto"/>
        <w:bottom w:val="none" w:sz="0" w:space="0" w:color="auto"/>
        <w:right w:val="none" w:sz="0" w:space="0" w:color="auto"/>
      </w:divBdr>
    </w:div>
    <w:div w:id="349993235">
      <w:bodyDiv w:val="1"/>
      <w:marLeft w:val="0"/>
      <w:marRight w:val="0"/>
      <w:marTop w:val="0"/>
      <w:marBottom w:val="0"/>
      <w:divBdr>
        <w:top w:val="none" w:sz="0" w:space="0" w:color="auto"/>
        <w:left w:val="none" w:sz="0" w:space="0" w:color="auto"/>
        <w:bottom w:val="none" w:sz="0" w:space="0" w:color="auto"/>
        <w:right w:val="none" w:sz="0" w:space="0" w:color="auto"/>
      </w:divBdr>
    </w:div>
    <w:div w:id="375006751">
      <w:bodyDiv w:val="1"/>
      <w:marLeft w:val="0"/>
      <w:marRight w:val="0"/>
      <w:marTop w:val="0"/>
      <w:marBottom w:val="0"/>
      <w:divBdr>
        <w:top w:val="none" w:sz="0" w:space="0" w:color="auto"/>
        <w:left w:val="none" w:sz="0" w:space="0" w:color="auto"/>
        <w:bottom w:val="none" w:sz="0" w:space="0" w:color="auto"/>
        <w:right w:val="none" w:sz="0" w:space="0" w:color="auto"/>
      </w:divBdr>
      <w:divsChild>
        <w:div w:id="1147167748">
          <w:marLeft w:val="0"/>
          <w:marRight w:val="0"/>
          <w:marTop w:val="0"/>
          <w:marBottom w:val="0"/>
          <w:divBdr>
            <w:top w:val="none" w:sz="0" w:space="0" w:color="auto"/>
            <w:left w:val="none" w:sz="0" w:space="0" w:color="auto"/>
            <w:bottom w:val="none" w:sz="0" w:space="0" w:color="auto"/>
            <w:right w:val="none" w:sz="0" w:space="0" w:color="auto"/>
          </w:divBdr>
        </w:div>
      </w:divsChild>
    </w:div>
    <w:div w:id="430708887">
      <w:bodyDiv w:val="1"/>
      <w:marLeft w:val="0"/>
      <w:marRight w:val="0"/>
      <w:marTop w:val="0"/>
      <w:marBottom w:val="0"/>
      <w:divBdr>
        <w:top w:val="none" w:sz="0" w:space="0" w:color="auto"/>
        <w:left w:val="none" w:sz="0" w:space="0" w:color="auto"/>
        <w:bottom w:val="none" w:sz="0" w:space="0" w:color="auto"/>
        <w:right w:val="none" w:sz="0" w:space="0" w:color="auto"/>
      </w:divBdr>
    </w:div>
    <w:div w:id="444270034">
      <w:bodyDiv w:val="1"/>
      <w:marLeft w:val="0"/>
      <w:marRight w:val="0"/>
      <w:marTop w:val="0"/>
      <w:marBottom w:val="0"/>
      <w:divBdr>
        <w:top w:val="none" w:sz="0" w:space="0" w:color="auto"/>
        <w:left w:val="none" w:sz="0" w:space="0" w:color="auto"/>
        <w:bottom w:val="none" w:sz="0" w:space="0" w:color="auto"/>
        <w:right w:val="none" w:sz="0" w:space="0" w:color="auto"/>
      </w:divBdr>
    </w:div>
    <w:div w:id="488324576">
      <w:bodyDiv w:val="1"/>
      <w:marLeft w:val="0"/>
      <w:marRight w:val="0"/>
      <w:marTop w:val="0"/>
      <w:marBottom w:val="0"/>
      <w:divBdr>
        <w:top w:val="none" w:sz="0" w:space="0" w:color="auto"/>
        <w:left w:val="none" w:sz="0" w:space="0" w:color="auto"/>
        <w:bottom w:val="none" w:sz="0" w:space="0" w:color="auto"/>
        <w:right w:val="none" w:sz="0" w:space="0" w:color="auto"/>
      </w:divBdr>
    </w:div>
    <w:div w:id="547647075">
      <w:bodyDiv w:val="1"/>
      <w:marLeft w:val="0"/>
      <w:marRight w:val="0"/>
      <w:marTop w:val="0"/>
      <w:marBottom w:val="0"/>
      <w:divBdr>
        <w:top w:val="none" w:sz="0" w:space="0" w:color="auto"/>
        <w:left w:val="none" w:sz="0" w:space="0" w:color="auto"/>
        <w:bottom w:val="none" w:sz="0" w:space="0" w:color="auto"/>
        <w:right w:val="none" w:sz="0" w:space="0" w:color="auto"/>
      </w:divBdr>
    </w:div>
    <w:div w:id="553468841">
      <w:bodyDiv w:val="1"/>
      <w:marLeft w:val="0"/>
      <w:marRight w:val="0"/>
      <w:marTop w:val="0"/>
      <w:marBottom w:val="0"/>
      <w:divBdr>
        <w:top w:val="none" w:sz="0" w:space="0" w:color="auto"/>
        <w:left w:val="none" w:sz="0" w:space="0" w:color="auto"/>
        <w:bottom w:val="none" w:sz="0" w:space="0" w:color="auto"/>
        <w:right w:val="none" w:sz="0" w:space="0" w:color="auto"/>
      </w:divBdr>
    </w:div>
    <w:div w:id="558202657">
      <w:bodyDiv w:val="1"/>
      <w:marLeft w:val="0"/>
      <w:marRight w:val="0"/>
      <w:marTop w:val="0"/>
      <w:marBottom w:val="0"/>
      <w:divBdr>
        <w:top w:val="none" w:sz="0" w:space="0" w:color="auto"/>
        <w:left w:val="none" w:sz="0" w:space="0" w:color="auto"/>
        <w:bottom w:val="none" w:sz="0" w:space="0" w:color="auto"/>
        <w:right w:val="none" w:sz="0" w:space="0" w:color="auto"/>
      </w:divBdr>
      <w:divsChild>
        <w:div w:id="1896156715">
          <w:marLeft w:val="0"/>
          <w:marRight w:val="0"/>
          <w:marTop w:val="0"/>
          <w:marBottom w:val="0"/>
          <w:divBdr>
            <w:top w:val="none" w:sz="0" w:space="0" w:color="auto"/>
            <w:left w:val="none" w:sz="0" w:space="0" w:color="auto"/>
            <w:bottom w:val="none" w:sz="0" w:space="0" w:color="auto"/>
            <w:right w:val="none" w:sz="0" w:space="0" w:color="auto"/>
          </w:divBdr>
        </w:div>
        <w:div w:id="2036347720">
          <w:marLeft w:val="0"/>
          <w:marRight w:val="0"/>
          <w:marTop w:val="0"/>
          <w:marBottom w:val="0"/>
          <w:divBdr>
            <w:top w:val="none" w:sz="0" w:space="0" w:color="auto"/>
            <w:left w:val="none" w:sz="0" w:space="0" w:color="auto"/>
            <w:bottom w:val="none" w:sz="0" w:space="0" w:color="auto"/>
            <w:right w:val="none" w:sz="0" w:space="0" w:color="auto"/>
          </w:divBdr>
        </w:div>
      </w:divsChild>
    </w:div>
    <w:div w:id="591088432">
      <w:bodyDiv w:val="1"/>
      <w:marLeft w:val="0"/>
      <w:marRight w:val="0"/>
      <w:marTop w:val="0"/>
      <w:marBottom w:val="0"/>
      <w:divBdr>
        <w:top w:val="none" w:sz="0" w:space="0" w:color="auto"/>
        <w:left w:val="none" w:sz="0" w:space="0" w:color="auto"/>
        <w:bottom w:val="none" w:sz="0" w:space="0" w:color="auto"/>
        <w:right w:val="none" w:sz="0" w:space="0" w:color="auto"/>
      </w:divBdr>
    </w:div>
    <w:div w:id="594704331">
      <w:bodyDiv w:val="1"/>
      <w:marLeft w:val="0"/>
      <w:marRight w:val="0"/>
      <w:marTop w:val="0"/>
      <w:marBottom w:val="0"/>
      <w:divBdr>
        <w:top w:val="none" w:sz="0" w:space="0" w:color="auto"/>
        <w:left w:val="none" w:sz="0" w:space="0" w:color="auto"/>
        <w:bottom w:val="none" w:sz="0" w:space="0" w:color="auto"/>
        <w:right w:val="none" w:sz="0" w:space="0" w:color="auto"/>
      </w:divBdr>
    </w:div>
    <w:div w:id="605843127">
      <w:bodyDiv w:val="1"/>
      <w:marLeft w:val="0"/>
      <w:marRight w:val="0"/>
      <w:marTop w:val="0"/>
      <w:marBottom w:val="0"/>
      <w:divBdr>
        <w:top w:val="none" w:sz="0" w:space="0" w:color="auto"/>
        <w:left w:val="none" w:sz="0" w:space="0" w:color="auto"/>
        <w:bottom w:val="none" w:sz="0" w:space="0" w:color="auto"/>
        <w:right w:val="none" w:sz="0" w:space="0" w:color="auto"/>
      </w:divBdr>
    </w:div>
    <w:div w:id="617293416">
      <w:bodyDiv w:val="1"/>
      <w:marLeft w:val="0"/>
      <w:marRight w:val="0"/>
      <w:marTop w:val="0"/>
      <w:marBottom w:val="0"/>
      <w:divBdr>
        <w:top w:val="none" w:sz="0" w:space="0" w:color="auto"/>
        <w:left w:val="none" w:sz="0" w:space="0" w:color="auto"/>
        <w:bottom w:val="none" w:sz="0" w:space="0" w:color="auto"/>
        <w:right w:val="none" w:sz="0" w:space="0" w:color="auto"/>
      </w:divBdr>
    </w:div>
    <w:div w:id="637034422">
      <w:bodyDiv w:val="1"/>
      <w:marLeft w:val="0"/>
      <w:marRight w:val="0"/>
      <w:marTop w:val="0"/>
      <w:marBottom w:val="0"/>
      <w:divBdr>
        <w:top w:val="none" w:sz="0" w:space="0" w:color="auto"/>
        <w:left w:val="none" w:sz="0" w:space="0" w:color="auto"/>
        <w:bottom w:val="none" w:sz="0" w:space="0" w:color="auto"/>
        <w:right w:val="none" w:sz="0" w:space="0" w:color="auto"/>
      </w:divBdr>
    </w:div>
    <w:div w:id="651564271">
      <w:bodyDiv w:val="1"/>
      <w:marLeft w:val="0"/>
      <w:marRight w:val="0"/>
      <w:marTop w:val="0"/>
      <w:marBottom w:val="0"/>
      <w:divBdr>
        <w:top w:val="none" w:sz="0" w:space="0" w:color="auto"/>
        <w:left w:val="none" w:sz="0" w:space="0" w:color="auto"/>
        <w:bottom w:val="none" w:sz="0" w:space="0" w:color="auto"/>
        <w:right w:val="none" w:sz="0" w:space="0" w:color="auto"/>
      </w:divBdr>
    </w:div>
    <w:div w:id="684357112">
      <w:bodyDiv w:val="1"/>
      <w:marLeft w:val="0"/>
      <w:marRight w:val="0"/>
      <w:marTop w:val="0"/>
      <w:marBottom w:val="0"/>
      <w:divBdr>
        <w:top w:val="none" w:sz="0" w:space="0" w:color="auto"/>
        <w:left w:val="none" w:sz="0" w:space="0" w:color="auto"/>
        <w:bottom w:val="none" w:sz="0" w:space="0" w:color="auto"/>
        <w:right w:val="none" w:sz="0" w:space="0" w:color="auto"/>
      </w:divBdr>
    </w:div>
    <w:div w:id="694384911">
      <w:bodyDiv w:val="1"/>
      <w:marLeft w:val="0"/>
      <w:marRight w:val="0"/>
      <w:marTop w:val="0"/>
      <w:marBottom w:val="0"/>
      <w:divBdr>
        <w:top w:val="none" w:sz="0" w:space="0" w:color="auto"/>
        <w:left w:val="none" w:sz="0" w:space="0" w:color="auto"/>
        <w:bottom w:val="none" w:sz="0" w:space="0" w:color="auto"/>
        <w:right w:val="none" w:sz="0" w:space="0" w:color="auto"/>
      </w:divBdr>
    </w:div>
    <w:div w:id="736366308">
      <w:bodyDiv w:val="1"/>
      <w:marLeft w:val="0"/>
      <w:marRight w:val="0"/>
      <w:marTop w:val="0"/>
      <w:marBottom w:val="0"/>
      <w:divBdr>
        <w:top w:val="none" w:sz="0" w:space="0" w:color="auto"/>
        <w:left w:val="none" w:sz="0" w:space="0" w:color="auto"/>
        <w:bottom w:val="none" w:sz="0" w:space="0" w:color="auto"/>
        <w:right w:val="none" w:sz="0" w:space="0" w:color="auto"/>
      </w:divBdr>
    </w:div>
    <w:div w:id="747994145">
      <w:bodyDiv w:val="1"/>
      <w:marLeft w:val="0"/>
      <w:marRight w:val="0"/>
      <w:marTop w:val="0"/>
      <w:marBottom w:val="0"/>
      <w:divBdr>
        <w:top w:val="none" w:sz="0" w:space="0" w:color="auto"/>
        <w:left w:val="none" w:sz="0" w:space="0" w:color="auto"/>
        <w:bottom w:val="none" w:sz="0" w:space="0" w:color="auto"/>
        <w:right w:val="none" w:sz="0" w:space="0" w:color="auto"/>
      </w:divBdr>
    </w:div>
    <w:div w:id="750394754">
      <w:bodyDiv w:val="1"/>
      <w:marLeft w:val="0"/>
      <w:marRight w:val="0"/>
      <w:marTop w:val="0"/>
      <w:marBottom w:val="0"/>
      <w:divBdr>
        <w:top w:val="none" w:sz="0" w:space="0" w:color="auto"/>
        <w:left w:val="none" w:sz="0" w:space="0" w:color="auto"/>
        <w:bottom w:val="none" w:sz="0" w:space="0" w:color="auto"/>
        <w:right w:val="none" w:sz="0" w:space="0" w:color="auto"/>
      </w:divBdr>
    </w:div>
    <w:div w:id="784151413">
      <w:bodyDiv w:val="1"/>
      <w:marLeft w:val="0"/>
      <w:marRight w:val="0"/>
      <w:marTop w:val="0"/>
      <w:marBottom w:val="0"/>
      <w:divBdr>
        <w:top w:val="none" w:sz="0" w:space="0" w:color="auto"/>
        <w:left w:val="none" w:sz="0" w:space="0" w:color="auto"/>
        <w:bottom w:val="none" w:sz="0" w:space="0" w:color="auto"/>
        <w:right w:val="none" w:sz="0" w:space="0" w:color="auto"/>
      </w:divBdr>
    </w:div>
    <w:div w:id="796415573">
      <w:bodyDiv w:val="1"/>
      <w:marLeft w:val="0"/>
      <w:marRight w:val="0"/>
      <w:marTop w:val="0"/>
      <w:marBottom w:val="0"/>
      <w:divBdr>
        <w:top w:val="none" w:sz="0" w:space="0" w:color="auto"/>
        <w:left w:val="none" w:sz="0" w:space="0" w:color="auto"/>
        <w:bottom w:val="none" w:sz="0" w:space="0" w:color="auto"/>
        <w:right w:val="none" w:sz="0" w:space="0" w:color="auto"/>
      </w:divBdr>
    </w:div>
    <w:div w:id="809590299">
      <w:bodyDiv w:val="1"/>
      <w:marLeft w:val="0"/>
      <w:marRight w:val="0"/>
      <w:marTop w:val="0"/>
      <w:marBottom w:val="0"/>
      <w:divBdr>
        <w:top w:val="none" w:sz="0" w:space="0" w:color="auto"/>
        <w:left w:val="none" w:sz="0" w:space="0" w:color="auto"/>
        <w:bottom w:val="none" w:sz="0" w:space="0" w:color="auto"/>
        <w:right w:val="none" w:sz="0" w:space="0" w:color="auto"/>
      </w:divBdr>
    </w:div>
    <w:div w:id="813063705">
      <w:bodyDiv w:val="1"/>
      <w:marLeft w:val="0"/>
      <w:marRight w:val="0"/>
      <w:marTop w:val="0"/>
      <w:marBottom w:val="0"/>
      <w:divBdr>
        <w:top w:val="none" w:sz="0" w:space="0" w:color="auto"/>
        <w:left w:val="none" w:sz="0" w:space="0" w:color="auto"/>
        <w:bottom w:val="none" w:sz="0" w:space="0" w:color="auto"/>
        <w:right w:val="none" w:sz="0" w:space="0" w:color="auto"/>
      </w:divBdr>
    </w:div>
    <w:div w:id="817501515">
      <w:bodyDiv w:val="1"/>
      <w:marLeft w:val="0"/>
      <w:marRight w:val="0"/>
      <w:marTop w:val="0"/>
      <w:marBottom w:val="0"/>
      <w:divBdr>
        <w:top w:val="none" w:sz="0" w:space="0" w:color="auto"/>
        <w:left w:val="none" w:sz="0" w:space="0" w:color="auto"/>
        <w:bottom w:val="none" w:sz="0" w:space="0" w:color="auto"/>
        <w:right w:val="none" w:sz="0" w:space="0" w:color="auto"/>
      </w:divBdr>
    </w:div>
    <w:div w:id="829365821">
      <w:bodyDiv w:val="1"/>
      <w:marLeft w:val="0"/>
      <w:marRight w:val="0"/>
      <w:marTop w:val="0"/>
      <w:marBottom w:val="0"/>
      <w:divBdr>
        <w:top w:val="none" w:sz="0" w:space="0" w:color="auto"/>
        <w:left w:val="none" w:sz="0" w:space="0" w:color="auto"/>
        <w:bottom w:val="none" w:sz="0" w:space="0" w:color="auto"/>
        <w:right w:val="none" w:sz="0" w:space="0" w:color="auto"/>
      </w:divBdr>
    </w:div>
    <w:div w:id="889459255">
      <w:bodyDiv w:val="1"/>
      <w:marLeft w:val="0"/>
      <w:marRight w:val="0"/>
      <w:marTop w:val="0"/>
      <w:marBottom w:val="0"/>
      <w:divBdr>
        <w:top w:val="none" w:sz="0" w:space="0" w:color="auto"/>
        <w:left w:val="none" w:sz="0" w:space="0" w:color="auto"/>
        <w:bottom w:val="none" w:sz="0" w:space="0" w:color="auto"/>
        <w:right w:val="none" w:sz="0" w:space="0" w:color="auto"/>
      </w:divBdr>
      <w:divsChild>
        <w:div w:id="236137186">
          <w:marLeft w:val="0"/>
          <w:marRight w:val="0"/>
          <w:marTop w:val="0"/>
          <w:marBottom w:val="0"/>
          <w:divBdr>
            <w:top w:val="none" w:sz="0" w:space="0" w:color="auto"/>
            <w:left w:val="none" w:sz="0" w:space="0" w:color="auto"/>
            <w:bottom w:val="none" w:sz="0" w:space="0" w:color="auto"/>
            <w:right w:val="none" w:sz="0" w:space="0" w:color="auto"/>
          </w:divBdr>
          <w:divsChild>
            <w:div w:id="326329508">
              <w:marLeft w:val="0"/>
              <w:marRight w:val="0"/>
              <w:marTop w:val="0"/>
              <w:marBottom w:val="0"/>
              <w:divBdr>
                <w:top w:val="none" w:sz="0" w:space="0" w:color="auto"/>
                <w:left w:val="none" w:sz="0" w:space="0" w:color="auto"/>
                <w:bottom w:val="none" w:sz="0" w:space="0" w:color="auto"/>
                <w:right w:val="none" w:sz="0" w:space="0" w:color="auto"/>
              </w:divBdr>
              <w:divsChild>
                <w:div w:id="80524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540126">
      <w:bodyDiv w:val="1"/>
      <w:marLeft w:val="0"/>
      <w:marRight w:val="0"/>
      <w:marTop w:val="0"/>
      <w:marBottom w:val="0"/>
      <w:divBdr>
        <w:top w:val="none" w:sz="0" w:space="0" w:color="auto"/>
        <w:left w:val="none" w:sz="0" w:space="0" w:color="auto"/>
        <w:bottom w:val="none" w:sz="0" w:space="0" w:color="auto"/>
        <w:right w:val="none" w:sz="0" w:space="0" w:color="auto"/>
      </w:divBdr>
    </w:div>
    <w:div w:id="895513468">
      <w:bodyDiv w:val="1"/>
      <w:marLeft w:val="0"/>
      <w:marRight w:val="0"/>
      <w:marTop w:val="0"/>
      <w:marBottom w:val="0"/>
      <w:divBdr>
        <w:top w:val="none" w:sz="0" w:space="0" w:color="auto"/>
        <w:left w:val="none" w:sz="0" w:space="0" w:color="auto"/>
        <w:bottom w:val="none" w:sz="0" w:space="0" w:color="auto"/>
        <w:right w:val="none" w:sz="0" w:space="0" w:color="auto"/>
      </w:divBdr>
    </w:div>
    <w:div w:id="906065907">
      <w:bodyDiv w:val="1"/>
      <w:marLeft w:val="0"/>
      <w:marRight w:val="0"/>
      <w:marTop w:val="0"/>
      <w:marBottom w:val="0"/>
      <w:divBdr>
        <w:top w:val="none" w:sz="0" w:space="0" w:color="auto"/>
        <w:left w:val="none" w:sz="0" w:space="0" w:color="auto"/>
        <w:bottom w:val="none" w:sz="0" w:space="0" w:color="auto"/>
        <w:right w:val="none" w:sz="0" w:space="0" w:color="auto"/>
      </w:divBdr>
    </w:div>
    <w:div w:id="915552992">
      <w:bodyDiv w:val="1"/>
      <w:marLeft w:val="0"/>
      <w:marRight w:val="0"/>
      <w:marTop w:val="0"/>
      <w:marBottom w:val="0"/>
      <w:divBdr>
        <w:top w:val="none" w:sz="0" w:space="0" w:color="auto"/>
        <w:left w:val="none" w:sz="0" w:space="0" w:color="auto"/>
        <w:bottom w:val="none" w:sz="0" w:space="0" w:color="auto"/>
        <w:right w:val="none" w:sz="0" w:space="0" w:color="auto"/>
      </w:divBdr>
    </w:div>
    <w:div w:id="983855502">
      <w:bodyDiv w:val="1"/>
      <w:marLeft w:val="0"/>
      <w:marRight w:val="0"/>
      <w:marTop w:val="0"/>
      <w:marBottom w:val="0"/>
      <w:divBdr>
        <w:top w:val="none" w:sz="0" w:space="0" w:color="auto"/>
        <w:left w:val="none" w:sz="0" w:space="0" w:color="auto"/>
        <w:bottom w:val="none" w:sz="0" w:space="0" w:color="auto"/>
        <w:right w:val="none" w:sz="0" w:space="0" w:color="auto"/>
      </w:divBdr>
    </w:div>
    <w:div w:id="1011834278">
      <w:bodyDiv w:val="1"/>
      <w:marLeft w:val="0"/>
      <w:marRight w:val="0"/>
      <w:marTop w:val="0"/>
      <w:marBottom w:val="0"/>
      <w:divBdr>
        <w:top w:val="none" w:sz="0" w:space="0" w:color="auto"/>
        <w:left w:val="none" w:sz="0" w:space="0" w:color="auto"/>
        <w:bottom w:val="none" w:sz="0" w:space="0" w:color="auto"/>
        <w:right w:val="none" w:sz="0" w:space="0" w:color="auto"/>
      </w:divBdr>
    </w:div>
    <w:div w:id="1012878524">
      <w:bodyDiv w:val="1"/>
      <w:marLeft w:val="0"/>
      <w:marRight w:val="0"/>
      <w:marTop w:val="0"/>
      <w:marBottom w:val="0"/>
      <w:divBdr>
        <w:top w:val="none" w:sz="0" w:space="0" w:color="auto"/>
        <w:left w:val="none" w:sz="0" w:space="0" w:color="auto"/>
        <w:bottom w:val="none" w:sz="0" w:space="0" w:color="auto"/>
        <w:right w:val="none" w:sz="0" w:space="0" w:color="auto"/>
      </w:divBdr>
    </w:div>
    <w:div w:id="1053845371">
      <w:bodyDiv w:val="1"/>
      <w:marLeft w:val="0"/>
      <w:marRight w:val="0"/>
      <w:marTop w:val="0"/>
      <w:marBottom w:val="0"/>
      <w:divBdr>
        <w:top w:val="none" w:sz="0" w:space="0" w:color="auto"/>
        <w:left w:val="none" w:sz="0" w:space="0" w:color="auto"/>
        <w:bottom w:val="none" w:sz="0" w:space="0" w:color="auto"/>
        <w:right w:val="none" w:sz="0" w:space="0" w:color="auto"/>
      </w:divBdr>
    </w:div>
    <w:div w:id="1057899553">
      <w:bodyDiv w:val="1"/>
      <w:marLeft w:val="0"/>
      <w:marRight w:val="0"/>
      <w:marTop w:val="0"/>
      <w:marBottom w:val="0"/>
      <w:divBdr>
        <w:top w:val="none" w:sz="0" w:space="0" w:color="auto"/>
        <w:left w:val="none" w:sz="0" w:space="0" w:color="auto"/>
        <w:bottom w:val="none" w:sz="0" w:space="0" w:color="auto"/>
        <w:right w:val="none" w:sz="0" w:space="0" w:color="auto"/>
      </w:divBdr>
    </w:div>
    <w:div w:id="1106195908">
      <w:bodyDiv w:val="1"/>
      <w:marLeft w:val="0"/>
      <w:marRight w:val="0"/>
      <w:marTop w:val="0"/>
      <w:marBottom w:val="0"/>
      <w:divBdr>
        <w:top w:val="none" w:sz="0" w:space="0" w:color="auto"/>
        <w:left w:val="none" w:sz="0" w:space="0" w:color="auto"/>
        <w:bottom w:val="none" w:sz="0" w:space="0" w:color="auto"/>
        <w:right w:val="none" w:sz="0" w:space="0" w:color="auto"/>
      </w:divBdr>
    </w:div>
    <w:div w:id="1155682938">
      <w:bodyDiv w:val="1"/>
      <w:marLeft w:val="0"/>
      <w:marRight w:val="0"/>
      <w:marTop w:val="0"/>
      <w:marBottom w:val="0"/>
      <w:divBdr>
        <w:top w:val="none" w:sz="0" w:space="0" w:color="auto"/>
        <w:left w:val="none" w:sz="0" w:space="0" w:color="auto"/>
        <w:bottom w:val="none" w:sz="0" w:space="0" w:color="auto"/>
        <w:right w:val="none" w:sz="0" w:space="0" w:color="auto"/>
      </w:divBdr>
    </w:div>
    <w:div w:id="1171019787">
      <w:bodyDiv w:val="1"/>
      <w:marLeft w:val="0"/>
      <w:marRight w:val="0"/>
      <w:marTop w:val="0"/>
      <w:marBottom w:val="0"/>
      <w:divBdr>
        <w:top w:val="none" w:sz="0" w:space="0" w:color="auto"/>
        <w:left w:val="none" w:sz="0" w:space="0" w:color="auto"/>
        <w:bottom w:val="none" w:sz="0" w:space="0" w:color="auto"/>
        <w:right w:val="none" w:sz="0" w:space="0" w:color="auto"/>
      </w:divBdr>
    </w:div>
    <w:div w:id="1200049742">
      <w:bodyDiv w:val="1"/>
      <w:marLeft w:val="0"/>
      <w:marRight w:val="0"/>
      <w:marTop w:val="0"/>
      <w:marBottom w:val="0"/>
      <w:divBdr>
        <w:top w:val="none" w:sz="0" w:space="0" w:color="auto"/>
        <w:left w:val="none" w:sz="0" w:space="0" w:color="auto"/>
        <w:bottom w:val="none" w:sz="0" w:space="0" w:color="auto"/>
        <w:right w:val="none" w:sz="0" w:space="0" w:color="auto"/>
      </w:divBdr>
    </w:div>
    <w:div w:id="1204827648">
      <w:bodyDiv w:val="1"/>
      <w:marLeft w:val="0"/>
      <w:marRight w:val="0"/>
      <w:marTop w:val="0"/>
      <w:marBottom w:val="0"/>
      <w:divBdr>
        <w:top w:val="none" w:sz="0" w:space="0" w:color="auto"/>
        <w:left w:val="none" w:sz="0" w:space="0" w:color="auto"/>
        <w:bottom w:val="none" w:sz="0" w:space="0" w:color="auto"/>
        <w:right w:val="none" w:sz="0" w:space="0" w:color="auto"/>
      </w:divBdr>
    </w:div>
    <w:div w:id="1207108506">
      <w:bodyDiv w:val="1"/>
      <w:marLeft w:val="0"/>
      <w:marRight w:val="0"/>
      <w:marTop w:val="0"/>
      <w:marBottom w:val="0"/>
      <w:divBdr>
        <w:top w:val="none" w:sz="0" w:space="0" w:color="auto"/>
        <w:left w:val="none" w:sz="0" w:space="0" w:color="auto"/>
        <w:bottom w:val="none" w:sz="0" w:space="0" w:color="auto"/>
        <w:right w:val="none" w:sz="0" w:space="0" w:color="auto"/>
      </w:divBdr>
      <w:divsChild>
        <w:div w:id="581449300">
          <w:marLeft w:val="0"/>
          <w:marRight w:val="0"/>
          <w:marTop w:val="0"/>
          <w:marBottom w:val="0"/>
          <w:divBdr>
            <w:top w:val="none" w:sz="0" w:space="0" w:color="auto"/>
            <w:left w:val="none" w:sz="0" w:space="0" w:color="auto"/>
            <w:bottom w:val="none" w:sz="0" w:space="0" w:color="auto"/>
            <w:right w:val="none" w:sz="0" w:space="0" w:color="auto"/>
          </w:divBdr>
        </w:div>
      </w:divsChild>
    </w:div>
    <w:div w:id="1215852587">
      <w:bodyDiv w:val="1"/>
      <w:marLeft w:val="0"/>
      <w:marRight w:val="0"/>
      <w:marTop w:val="0"/>
      <w:marBottom w:val="0"/>
      <w:divBdr>
        <w:top w:val="none" w:sz="0" w:space="0" w:color="auto"/>
        <w:left w:val="none" w:sz="0" w:space="0" w:color="auto"/>
        <w:bottom w:val="none" w:sz="0" w:space="0" w:color="auto"/>
        <w:right w:val="none" w:sz="0" w:space="0" w:color="auto"/>
      </w:divBdr>
    </w:div>
    <w:div w:id="1230767679">
      <w:bodyDiv w:val="1"/>
      <w:marLeft w:val="0"/>
      <w:marRight w:val="0"/>
      <w:marTop w:val="0"/>
      <w:marBottom w:val="0"/>
      <w:divBdr>
        <w:top w:val="none" w:sz="0" w:space="0" w:color="auto"/>
        <w:left w:val="none" w:sz="0" w:space="0" w:color="auto"/>
        <w:bottom w:val="none" w:sz="0" w:space="0" w:color="auto"/>
        <w:right w:val="none" w:sz="0" w:space="0" w:color="auto"/>
      </w:divBdr>
    </w:div>
    <w:div w:id="1249001889">
      <w:bodyDiv w:val="1"/>
      <w:marLeft w:val="0"/>
      <w:marRight w:val="0"/>
      <w:marTop w:val="0"/>
      <w:marBottom w:val="0"/>
      <w:divBdr>
        <w:top w:val="none" w:sz="0" w:space="0" w:color="auto"/>
        <w:left w:val="none" w:sz="0" w:space="0" w:color="auto"/>
        <w:bottom w:val="none" w:sz="0" w:space="0" w:color="auto"/>
        <w:right w:val="none" w:sz="0" w:space="0" w:color="auto"/>
      </w:divBdr>
    </w:div>
    <w:div w:id="1256983740">
      <w:bodyDiv w:val="1"/>
      <w:marLeft w:val="0"/>
      <w:marRight w:val="0"/>
      <w:marTop w:val="0"/>
      <w:marBottom w:val="0"/>
      <w:divBdr>
        <w:top w:val="none" w:sz="0" w:space="0" w:color="auto"/>
        <w:left w:val="none" w:sz="0" w:space="0" w:color="auto"/>
        <w:bottom w:val="none" w:sz="0" w:space="0" w:color="auto"/>
        <w:right w:val="none" w:sz="0" w:space="0" w:color="auto"/>
      </w:divBdr>
    </w:div>
    <w:div w:id="1272396510">
      <w:bodyDiv w:val="1"/>
      <w:marLeft w:val="0"/>
      <w:marRight w:val="0"/>
      <w:marTop w:val="0"/>
      <w:marBottom w:val="0"/>
      <w:divBdr>
        <w:top w:val="none" w:sz="0" w:space="0" w:color="auto"/>
        <w:left w:val="none" w:sz="0" w:space="0" w:color="auto"/>
        <w:bottom w:val="none" w:sz="0" w:space="0" w:color="auto"/>
        <w:right w:val="none" w:sz="0" w:space="0" w:color="auto"/>
      </w:divBdr>
    </w:div>
    <w:div w:id="1280186388">
      <w:bodyDiv w:val="1"/>
      <w:marLeft w:val="0"/>
      <w:marRight w:val="0"/>
      <w:marTop w:val="0"/>
      <w:marBottom w:val="0"/>
      <w:divBdr>
        <w:top w:val="none" w:sz="0" w:space="0" w:color="auto"/>
        <w:left w:val="none" w:sz="0" w:space="0" w:color="auto"/>
        <w:bottom w:val="none" w:sz="0" w:space="0" w:color="auto"/>
        <w:right w:val="none" w:sz="0" w:space="0" w:color="auto"/>
      </w:divBdr>
      <w:divsChild>
        <w:div w:id="1336764188">
          <w:marLeft w:val="0"/>
          <w:marRight w:val="0"/>
          <w:marTop w:val="0"/>
          <w:marBottom w:val="0"/>
          <w:divBdr>
            <w:top w:val="none" w:sz="0" w:space="0" w:color="auto"/>
            <w:left w:val="none" w:sz="0" w:space="0" w:color="auto"/>
            <w:bottom w:val="none" w:sz="0" w:space="0" w:color="auto"/>
            <w:right w:val="none" w:sz="0" w:space="0" w:color="auto"/>
          </w:divBdr>
          <w:divsChild>
            <w:div w:id="1152212003">
              <w:marLeft w:val="0"/>
              <w:marRight w:val="0"/>
              <w:marTop w:val="0"/>
              <w:marBottom w:val="0"/>
              <w:divBdr>
                <w:top w:val="none" w:sz="0" w:space="0" w:color="auto"/>
                <w:left w:val="none" w:sz="0" w:space="0" w:color="auto"/>
                <w:bottom w:val="none" w:sz="0" w:space="0" w:color="auto"/>
                <w:right w:val="none" w:sz="0" w:space="0" w:color="auto"/>
              </w:divBdr>
              <w:divsChild>
                <w:div w:id="75617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561529">
      <w:bodyDiv w:val="1"/>
      <w:marLeft w:val="0"/>
      <w:marRight w:val="0"/>
      <w:marTop w:val="0"/>
      <w:marBottom w:val="0"/>
      <w:divBdr>
        <w:top w:val="none" w:sz="0" w:space="0" w:color="auto"/>
        <w:left w:val="none" w:sz="0" w:space="0" w:color="auto"/>
        <w:bottom w:val="none" w:sz="0" w:space="0" w:color="auto"/>
        <w:right w:val="none" w:sz="0" w:space="0" w:color="auto"/>
      </w:divBdr>
    </w:div>
    <w:div w:id="1312515558">
      <w:bodyDiv w:val="1"/>
      <w:marLeft w:val="0"/>
      <w:marRight w:val="0"/>
      <w:marTop w:val="0"/>
      <w:marBottom w:val="0"/>
      <w:divBdr>
        <w:top w:val="none" w:sz="0" w:space="0" w:color="auto"/>
        <w:left w:val="none" w:sz="0" w:space="0" w:color="auto"/>
        <w:bottom w:val="none" w:sz="0" w:space="0" w:color="auto"/>
        <w:right w:val="none" w:sz="0" w:space="0" w:color="auto"/>
      </w:divBdr>
    </w:div>
    <w:div w:id="1315840684">
      <w:bodyDiv w:val="1"/>
      <w:marLeft w:val="0"/>
      <w:marRight w:val="0"/>
      <w:marTop w:val="0"/>
      <w:marBottom w:val="0"/>
      <w:divBdr>
        <w:top w:val="none" w:sz="0" w:space="0" w:color="auto"/>
        <w:left w:val="none" w:sz="0" w:space="0" w:color="auto"/>
        <w:bottom w:val="none" w:sz="0" w:space="0" w:color="auto"/>
        <w:right w:val="none" w:sz="0" w:space="0" w:color="auto"/>
      </w:divBdr>
      <w:divsChild>
        <w:div w:id="1988700645">
          <w:marLeft w:val="0"/>
          <w:marRight w:val="0"/>
          <w:marTop w:val="0"/>
          <w:marBottom w:val="0"/>
          <w:divBdr>
            <w:top w:val="none" w:sz="0" w:space="0" w:color="auto"/>
            <w:left w:val="none" w:sz="0" w:space="0" w:color="auto"/>
            <w:bottom w:val="none" w:sz="0" w:space="0" w:color="auto"/>
            <w:right w:val="none" w:sz="0" w:space="0" w:color="auto"/>
          </w:divBdr>
        </w:div>
      </w:divsChild>
    </w:div>
    <w:div w:id="1322084097">
      <w:bodyDiv w:val="1"/>
      <w:marLeft w:val="0"/>
      <w:marRight w:val="0"/>
      <w:marTop w:val="0"/>
      <w:marBottom w:val="0"/>
      <w:divBdr>
        <w:top w:val="none" w:sz="0" w:space="0" w:color="auto"/>
        <w:left w:val="none" w:sz="0" w:space="0" w:color="auto"/>
        <w:bottom w:val="none" w:sz="0" w:space="0" w:color="auto"/>
        <w:right w:val="none" w:sz="0" w:space="0" w:color="auto"/>
      </w:divBdr>
    </w:div>
    <w:div w:id="1336224280">
      <w:bodyDiv w:val="1"/>
      <w:marLeft w:val="0"/>
      <w:marRight w:val="0"/>
      <w:marTop w:val="0"/>
      <w:marBottom w:val="0"/>
      <w:divBdr>
        <w:top w:val="none" w:sz="0" w:space="0" w:color="auto"/>
        <w:left w:val="none" w:sz="0" w:space="0" w:color="auto"/>
        <w:bottom w:val="none" w:sz="0" w:space="0" w:color="auto"/>
        <w:right w:val="none" w:sz="0" w:space="0" w:color="auto"/>
      </w:divBdr>
    </w:div>
    <w:div w:id="1367608667">
      <w:bodyDiv w:val="1"/>
      <w:marLeft w:val="0"/>
      <w:marRight w:val="0"/>
      <w:marTop w:val="0"/>
      <w:marBottom w:val="0"/>
      <w:divBdr>
        <w:top w:val="none" w:sz="0" w:space="0" w:color="auto"/>
        <w:left w:val="none" w:sz="0" w:space="0" w:color="auto"/>
        <w:bottom w:val="none" w:sz="0" w:space="0" w:color="auto"/>
        <w:right w:val="none" w:sz="0" w:space="0" w:color="auto"/>
      </w:divBdr>
    </w:div>
    <w:div w:id="1369183432">
      <w:bodyDiv w:val="1"/>
      <w:marLeft w:val="0"/>
      <w:marRight w:val="0"/>
      <w:marTop w:val="0"/>
      <w:marBottom w:val="0"/>
      <w:divBdr>
        <w:top w:val="none" w:sz="0" w:space="0" w:color="auto"/>
        <w:left w:val="none" w:sz="0" w:space="0" w:color="auto"/>
        <w:bottom w:val="none" w:sz="0" w:space="0" w:color="auto"/>
        <w:right w:val="none" w:sz="0" w:space="0" w:color="auto"/>
      </w:divBdr>
      <w:divsChild>
        <w:div w:id="322513995">
          <w:marLeft w:val="0"/>
          <w:marRight w:val="0"/>
          <w:marTop w:val="0"/>
          <w:marBottom w:val="0"/>
          <w:divBdr>
            <w:top w:val="none" w:sz="0" w:space="0" w:color="auto"/>
            <w:left w:val="none" w:sz="0" w:space="0" w:color="auto"/>
            <w:bottom w:val="none" w:sz="0" w:space="0" w:color="auto"/>
            <w:right w:val="none" w:sz="0" w:space="0" w:color="auto"/>
          </w:divBdr>
          <w:divsChild>
            <w:div w:id="638536299">
              <w:marLeft w:val="0"/>
              <w:marRight w:val="0"/>
              <w:marTop w:val="0"/>
              <w:marBottom w:val="0"/>
              <w:divBdr>
                <w:top w:val="none" w:sz="0" w:space="0" w:color="auto"/>
                <w:left w:val="none" w:sz="0" w:space="0" w:color="auto"/>
                <w:bottom w:val="none" w:sz="0" w:space="0" w:color="auto"/>
                <w:right w:val="none" w:sz="0" w:space="0" w:color="auto"/>
              </w:divBdr>
              <w:divsChild>
                <w:div w:id="184385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764930">
      <w:bodyDiv w:val="1"/>
      <w:marLeft w:val="0"/>
      <w:marRight w:val="0"/>
      <w:marTop w:val="0"/>
      <w:marBottom w:val="0"/>
      <w:divBdr>
        <w:top w:val="none" w:sz="0" w:space="0" w:color="auto"/>
        <w:left w:val="none" w:sz="0" w:space="0" w:color="auto"/>
        <w:bottom w:val="none" w:sz="0" w:space="0" w:color="auto"/>
        <w:right w:val="none" w:sz="0" w:space="0" w:color="auto"/>
      </w:divBdr>
    </w:div>
    <w:div w:id="1380323852">
      <w:bodyDiv w:val="1"/>
      <w:marLeft w:val="0"/>
      <w:marRight w:val="0"/>
      <w:marTop w:val="0"/>
      <w:marBottom w:val="0"/>
      <w:divBdr>
        <w:top w:val="none" w:sz="0" w:space="0" w:color="auto"/>
        <w:left w:val="none" w:sz="0" w:space="0" w:color="auto"/>
        <w:bottom w:val="none" w:sz="0" w:space="0" w:color="auto"/>
        <w:right w:val="none" w:sz="0" w:space="0" w:color="auto"/>
      </w:divBdr>
      <w:divsChild>
        <w:div w:id="358632028">
          <w:marLeft w:val="0"/>
          <w:marRight w:val="0"/>
          <w:marTop w:val="0"/>
          <w:marBottom w:val="0"/>
          <w:divBdr>
            <w:top w:val="none" w:sz="0" w:space="0" w:color="auto"/>
            <w:left w:val="none" w:sz="0" w:space="0" w:color="auto"/>
            <w:bottom w:val="none" w:sz="0" w:space="0" w:color="auto"/>
            <w:right w:val="none" w:sz="0" w:space="0" w:color="auto"/>
          </w:divBdr>
          <w:divsChild>
            <w:div w:id="2028435992">
              <w:marLeft w:val="0"/>
              <w:marRight w:val="0"/>
              <w:marTop w:val="0"/>
              <w:marBottom w:val="0"/>
              <w:divBdr>
                <w:top w:val="none" w:sz="0" w:space="0" w:color="auto"/>
                <w:left w:val="none" w:sz="0" w:space="0" w:color="auto"/>
                <w:bottom w:val="none" w:sz="0" w:space="0" w:color="auto"/>
                <w:right w:val="none" w:sz="0" w:space="0" w:color="auto"/>
              </w:divBdr>
              <w:divsChild>
                <w:div w:id="76842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672027">
      <w:bodyDiv w:val="1"/>
      <w:marLeft w:val="0"/>
      <w:marRight w:val="0"/>
      <w:marTop w:val="0"/>
      <w:marBottom w:val="0"/>
      <w:divBdr>
        <w:top w:val="none" w:sz="0" w:space="0" w:color="auto"/>
        <w:left w:val="none" w:sz="0" w:space="0" w:color="auto"/>
        <w:bottom w:val="none" w:sz="0" w:space="0" w:color="auto"/>
        <w:right w:val="none" w:sz="0" w:space="0" w:color="auto"/>
      </w:divBdr>
      <w:divsChild>
        <w:div w:id="192306405">
          <w:marLeft w:val="0"/>
          <w:marRight w:val="0"/>
          <w:marTop w:val="0"/>
          <w:marBottom w:val="0"/>
          <w:divBdr>
            <w:top w:val="none" w:sz="0" w:space="0" w:color="auto"/>
            <w:left w:val="none" w:sz="0" w:space="0" w:color="auto"/>
            <w:bottom w:val="none" w:sz="0" w:space="0" w:color="auto"/>
            <w:right w:val="none" w:sz="0" w:space="0" w:color="auto"/>
          </w:divBdr>
        </w:div>
        <w:div w:id="326633983">
          <w:marLeft w:val="0"/>
          <w:marRight w:val="0"/>
          <w:marTop w:val="0"/>
          <w:marBottom w:val="0"/>
          <w:divBdr>
            <w:top w:val="none" w:sz="0" w:space="0" w:color="auto"/>
            <w:left w:val="none" w:sz="0" w:space="0" w:color="auto"/>
            <w:bottom w:val="none" w:sz="0" w:space="0" w:color="auto"/>
            <w:right w:val="none" w:sz="0" w:space="0" w:color="auto"/>
          </w:divBdr>
        </w:div>
      </w:divsChild>
    </w:div>
    <w:div w:id="1399865287">
      <w:bodyDiv w:val="1"/>
      <w:marLeft w:val="0"/>
      <w:marRight w:val="0"/>
      <w:marTop w:val="0"/>
      <w:marBottom w:val="0"/>
      <w:divBdr>
        <w:top w:val="none" w:sz="0" w:space="0" w:color="auto"/>
        <w:left w:val="none" w:sz="0" w:space="0" w:color="auto"/>
        <w:bottom w:val="none" w:sz="0" w:space="0" w:color="auto"/>
        <w:right w:val="none" w:sz="0" w:space="0" w:color="auto"/>
      </w:divBdr>
    </w:div>
    <w:div w:id="1410299920">
      <w:bodyDiv w:val="1"/>
      <w:marLeft w:val="0"/>
      <w:marRight w:val="0"/>
      <w:marTop w:val="0"/>
      <w:marBottom w:val="0"/>
      <w:divBdr>
        <w:top w:val="none" w:sz="0" w:space="0" w:color="auto"/>
        <w:left w:val="none" w:sz="0" w:space="0" w:color="auto"/>
        <w:bottom w:val="none" w:sz="0" w:space="0" w:color="auto"/>
        <w:right w:val="none" w:sz="0" w:space="0" w:color="auto"/>
      </w:divBdr>
    </w:div>
    <w:div w:id="1457456247">
      <w:bodyDiv w:val="1"/>
      <w:marLeft w:val="0"/>
      <w:marRight w:val="0"/>
      <w:marTop w:val="0"/>
      <w:marBottom w:val="0"/>
      <w:divBdr>
        <w:top w:val="none" w:sz="0" w:space="0" w:color="auto"/>
        <w:left w:val="none" w:sz="0" w:space="0" w:color="auto"/>
        <w:bottom w:val="none" w:sz="0" w:space="0" w:color="auto"/>
        <w:right w:val="none" w:sz="0" w:space="0" w:color="auto"/>
      </w:divBdr>
    </w:div>
    <w:div w:id="1471248350">
      <w:bodyDiv w:val="1"/>
      <w:marLeft w:val="0"/>
      <w:marRight w:val="0"/>
      <w:marTop w:val="0"/>
      <w:marBottom w:val="0"/>
      <w:divBdr>
        <w:top w:val="none" w:sz="0" w:space="0" w:color="auto"/>
        <w:left w:val="none" w:sz="0" w:space="0" w:color="auto"/>
        <w:bottom w:val="none" w:sz="0" w:space="0" w:color="auto"/>
        <w:right w:val="none" w:sz="0" w:space="0" w:color="auto"/>
      </w:divBdr>
    </w:div>
    <w:div w:id="1471634667">
      <w:bodyDiv w:val="1"/>
      <w:marLeft w:val="0"/>
      <w:marRight w:val="0"/>
      <w:marTop w:val="0"/>
      <w:marBottom w:val="0"/>
      <w:divBdr>
        <w:top w:val="none" w:sz="0" w:space="0" w:color="auto"/>
        <w:left w:val="none" w:sz="0" w:space="0" w:color="auto"/>
        <w:bottom w:val="none" w:sz="0" w:space="0" w:color="auto"/>
        <w:right w:val="none" w:sz="0" w:space="0" w:color="auto"/>
      </w:divBdr>
    </w:div>
    <w:div w:id="1473517444">
      <w:bodyDiv w:val="1"/>
      <w:marLeft w:val="0"/>
      <w:marRight w:val="0"/>
      <w:marTop w:val="0"/>
      <w:marBottom w:val="0"/>
      <w:divBdr>
        <w:top w:val="none" w:sz="0" w:space="0" w:color="auto"/>
        <w:left w:val="none" w:sz="0" w:space="0" w:color="auto"/>
        <w:bottom w:val="none" w:sz="0" w:space="0" w:color="auto"/>
        <w:right w:val="none" w:sz="0" w:space="0" w:color="auto"/>
      </w:divBdr>
    </w:div>
    <w:div w:id="1503352373">
      <w:bodyDiv w:val="1"/>
      <w:marLeft w:val="0"/>
      <w:marRight w:val="0"/>
      <w:marTop w:val="0"/>
      <w:marBottom w:val="0"/>
      <w:divBdr>
        <w:top w:val="none" w:sz="0" w:space="0" w:color="auto"/>
        <w:left w:val="none" w:sz="0" w:space="0" w:color="auto"/>
        <w:bottom w:val="none" w:sz="0" w:space="0" w:color="auto"/>
        <w:right w:val="none" w:sz="0" w:space="0" w:color="auto"/>
      </w:divBdr>
    </w:div>
    <w:div w:id="1507402460">
      <w:bodyDiv w:val="1"/>
      <w:marLeft w:val="0"/>
      <w:marRight w:val="0"/>
      <w:marTop w:val="0"/>
      <w:marBottom w:val="0"/>
      <w:divBdr>
        <w:top w:val="none" w:sz="0" w:space="0" w:color="auto"/>
        <w:left w:val="none" w:sz="0" w:space="0" w:color="auto"/>
        <w:bottom w:val="none" w:sz="0" w:space="0" w:color="auto"/>
        <w:right w:val="none" w:sz="0" w:space="0" w:color="auto"/>
      </w:divBdr>
    </w:div>
    <w:div w:id="1512986485">
      <w:bodyDiv w:val="1"/>
      <w:marLeft w:val="0"/>
      <w:marRight w:val="0"/>
      <w:marTop w:val="0"/>
      <w:marBottom w:val="0"/>
      <w:divBdr>
        <w:top w:val="none" w:sz="0" w:space="0" w:color="auto"/>
        <w:left w:val="none" w:sz="0" w:space="0" w:color="auto"/>
        <w:bottom w:val="none" w:sz="0" w:space="0" w:color="auto"/>
        <w:right w:val="none" w:sz="0" w:space="0" w:color="auto"/>
      </w:divBdr>
    </w:div>
    <w:div w:id="1551644876">
      <w:bodyDiv w:val="1"/>
      <w:marLeft w:val="0"/>
      <w:marRight w:val="0"/>
      <w:marTop w:val="0"/>
      <w:marBottom w:val="0"/>
      <w:divBdr>
        <w:top w:val="none" w:sz="0" w:space="0" w:color="auto"/>
        <w:left w:val="none" w:sz="0" w:space="0" w:color="auto"/>
        <w:bottom w:val="none" w:sz="0" w:space="0" w:color="auto"/>
        <w:right w:val="none" w:sz="0" w:space="0" w:color="auto"/>
      </w:divBdr>
      <w:divsChild>
        <w:div w:id="1875536889">
          <w:marLeft w:val="0"/>
          <w:marRight w:val="0"/>
          <w:marTop w:val="0"/>
          <w:marBottom w:val="0"/>
          <w:divBdr>
            <w:top w:val="none" w:sz="0" w:space="0" w:color="auto"/>
            <w:left w:val="none" w:sz="0" w:space="0" w:color="auto"/>
            <w:bottom w:val="none" w:sz="0" w:space="0" w:color="auto"/>
            <w:right w:val="none" w:sz="0" w:space="0" w:color="auto"/>
          </w:divBdr>
          <w:divsChild>
            <w:div w:id="197668817">
              <w:marLeft w:val="0"/>
              <w:marRight w:val="0"/>
              <w:marTop w:val="0"/>
              <w:marBottom w:val="0"/>
              <w:divBdr>
                <w:top w:val="none" w:sz="0" w:space="0" w:color="auto"/>
                <w:left w:val="none" w:sz="0" w:space="0" w:color="auto"/>
                <w:bottom w:val="none" w:sz="0" w:space="0" w:color="auto"/>
                <w:right w:val="none" w:sz="0" w:space="0" w:color="auto"/>
              </w:divBdr>
              <w:divsChild>
                <w:div w:id="103647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071175">
      <w:bodyDiv w:val="1"/>
      <w:marLeft w:val="0"/>
      <w:marRight w:val="0"/>
      <w:marTop w:val="0"/>
      <w:marBottom w:val="0"/>
      <w:divBdr>
        <w:top w:val="none" w:sz="0" w:space="0" w:color="auto"/>
        <w:left w:val="none" w:sz="0" w:space="0" w:color="auto"/>
        <w:bottom w:val="none" w:sz="0" w:space="0" w:color="auto"/>
        <w:right w:val="none" w:sz="0" w:space="0" w:color="auto"/>
      </w:divBdr>
      <w:divsChild>
        <w:div w:id="1969512697">
          <w:marLeft w:val="0"/>
          <w:marRight w:val="0"/>
          <w:marTop w:val="0"/>
          <w:marBottom w:val="0"/>
          <w:divBdr>
            <w:top w:val="none" w:sz="0" w:space="0" w:color="auto"/>
            <w:left w:val="none" w:sz="0" w:space="0" w:color="auto"/>
            <w:bottom w:val="none" w:sz="0" w:space="0" w:color="auto"/>
            <w:right w:val="none" w:sz="0" w:space="0" w:color="auto"/>
          </w:divBdr>
          <w:divsChild>
            <w:div w:id="1810784886">
              <w:marLeft w:val="0"/>
              <w:marRight w:val="0"/>
              <w:marTop w:val="0"/>
              <w:marBottom w:val="0"/>
              <w:divBdr>
                <w:top w:val="none" w:sz="0" w:space="0" w:color="auto"/>
                <w:left w:val="none" w:sz="0" w:space="0" w:color="auto"/>
                <w:bottom w:val="none" w:sz="0" w:space="0" w:color="auto"/>
                <w:right w:val="none" w:sz="0" w:space="0" w:color="auto"/>
              </w:divBdr>
              <w:divsChild>
                <w:div w:id="5886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028597">
      <w:bodyDiv w:val="1"/>
      <w:marLeft w:val="0"/>
      <w:marRight w:val="0"/>
      <w:marTop w:val="0"/>
      <w:marBottom w:val="0"/>
      <w:divBdr>
        <w:top w:val="none" w:sz="0" w:space="0" w:color="auto"/>
        <w:left w:val="none" w:sz="0" w:space="0" w:color="auto"/>
        <w:bottom w:val="none" w:sz="0" w:space="0" w:color="auto"/>
        <w:right w:val="none" w:sz="0" w:space="0" w:color="auto"/>
      </w:divBdr>
    </w:div>
    <w:div w:id="1585188444">
      <w:bodyDiv w:val="1"/>
      <w:marLeft w:val="0"/>
      <w:marRight w:val="0"/>
      <w:marTop w:val="0"/>
      <w:marBottom w:val="0"/>
      <w:divBdr>
        <w:top w:val="none" w:sz="0" w:space="0" w:color="auto"/>
        <w:left w:val="none" w:sz="0" w:space="0" w:color="auto"/>
        <w:bottom w:val="none" w:sz="0" w:space="0" w:color="auto"/>
        <w:right w:val="none" w:sz="0" w:space="0" w:color="auto"/>
      </w:divBdr>
    </w:div>
    <w:div w:id="1592884328">
      <w:bodyDiv w:val="1"/>
      <w:marLeft w:val="0"/>
      <w:marRight w:val="0"/>
      <w:marTop w:val="0"/>
      <w:marBottom w:val="0"/>
      <w:divBdr>
        <w:top w:val="none" w:sz="0" w:space="0" w:color="auto"/>
        <w:left w:val="none" w:sz="0" w:space="0" w:color="auto"/>
        <w:bottom w:val="none" w:sz="0" w:space="0" w:color="auto"/>
        <w:right w:val="none" w:sz="0" w:space="0" w:color="auto"/>
      </w:divBdr>
      <w:divsChild>
        <w:div w:id="1730884327">
          <w:marLeft w:val="0"/>
          <w:marRight w:val="0"/>
          <w:marTop w:val="0"/>
          <w:marBottom w:val="0"/>
          <w:divBdr>
            <w:top w:val="none" w:sz="0" w:space="0" w:color="auto"/>
            <w:left w:val="none" w:sz="0" w:space="0" w:color="auto"/>
            <w:bottom w:val="none" w:sz="0" w:space="0" w:color="auto"/>
            <w:right w:val="none" w:sz="0" w:space="0" w:color="auto"/>
          </w:divBdr>
        </w:div>
      </w:divsChild>
    </w:div>
    <w:div w:id="1603956995">
      <w:bodyDiv w:val="1"/>
      <w:marLeft w:val="0"/>
      <w:marRight w:val="0"/>
      <w:marTop w:val="0"/>
      <w:marBottom w:val="0"/>
      <w:divBdr>
        <w:top w:val="none" w:sz="0" w:space="0" w:color="auto"/>
        <w:left w:val="none" w:sz="0" w:space="0" w:color="auto"/>
        <w:bottom w:val="none" w:sz="0" w:space="0" w:color="auto"/>
        <w:right w:val="none" w:sz="0" w:space="0" w:color="auto"/>
      </w:divBdr>
    </w:div>
    <w:div w:id="1662925902">
      <w:bodyDiv w:val="1"/>
      <w:marLeft w:val="0"/>
      <w:marRight w:val="0"/>
      <w:marTop w:val="0"/>
      <w:marBottom w:val="0"/>
      <w:divBdr>
        <w:top w:val="none" w:sz="0" w:space="0" w:color="auto"/>
        <w:left w:val="none" w:sz="0" w:space="0" w:color="auto"/>
        <w:bottom w:val="none" w:sz="0" w:space="0" w:color="auto"/>
        <w:right w:val="none" w:sz="0" w:space="0" w:color="auto"/>
      </w:divBdr>
    </w:div>
    <w:div w:id="1726948424">
      <w:bodyDiv w:val="1"/>
      <w:marLeft w:val="0"/>
      <w:marRight w:val="0"/>
      <w:marTop w:val="0"/>
      <w:marBottom w:val="0"/>
      <w:divBdr>
        <w:top w:val="none" w:sz="0" w:space="0" w:color="auto"/>
        <w:left w:val="none" w:sz="0" w:space="0" w:color="auto"/>
        <w:bottom w:val="none" w:sz="0" w:space="0" w:color="auto"/>
        <w:right w:val="none" w:sz="0" w:space="0" w:color="auto"/>
      </w:divBdr>
    </w:div>
    <w:div w:id="1739863194">
      <w:bodyDiv w:val="1"/>
      <w:marLeft w:val="0"/>
      <w:marRight w:val="0"/>
      <w:marTop w:val="0"/>
      <w:marBottom w:val="0"/>
      <w:divBdr>
        <w:top w:val="none" w:sz="0" w:space="0" w:color="auto"/>
        <w:left w:val="none" w:sz="0" w:space="0" w:color="auto"/>
        <w:bottom w:val="none" w:sz="0" w:space="0" w:color="auto"/>
        <w:right w:val="none" w:sz="0" w:space="0" w:color="auto"/>
      </w:divBdr>
    </w:div>
    <w:div w:id="1743524847">
      <w:bodyDiv w:val="1"/>
      <w:marLeft w:val="0"/>
      <w:marRight w:val="0"/>
      <w:marTop w:val="0"/>
      <w:marBottom w:val="0"/>
      <w:divBdr>
        <w:top w:val="none" w:sz="0" w:space="0" w:color="auto"/>
        <w:left w:val="none" w:sz="0" w:space="0" w:color="auto"/>
        <w:bottom w:val="none" w:sz="0" w:space="0" w:color="auto"/>
        <w:right w:val="none" w:sz="0" w:space="0" w:color="auto"/>
      </w:divBdr>
    </w:div>
    <w:div w:id="1748451758">
      <w:bodyDiv w:val="1"/>
      <w:marLeft w:val="0"/>
      <w:marRight w:val="0"/>
      <w:marTop w:val="0"/>
      <w:marBottom w:val="0"/>
      <w:divBdr>
        <w:top w:val="none" w:sz="0" w:space="0" w:color="auto"/>
        <w:left w:val="none" w:sz="0" w:space="0" w:color="auto"/>
        <w:bottom w:val="none" w:sz="0" w:space="0" w:color="auto"/>
        <w:right w:val="none" w:sz="0" w:space="0" w:color="auto"/>
      </w:divBdr>
    </w:div>
    <w:div w:id="1761219265">
      <w:bodyDiv w:val="1"/>
      <w:marLeft w:val="0"/>
      <w:marRight w:val="0"/>
      <w:marTop w:val="0"/>
      <w:marBottom w:val="0"/>
      <w:divBdr>
        <w:top w:val="none" w:sz="0" w:space="0" w:color="auto"/>
        <w:left w:val="none" w:sz="0" w:space="0" w:color="auto"/>
        <w:bottom w:val="none" w:sz="0" w:space="0" w:color="auto"/>
        <w:right w:val="none" w:sz="0" w:space="0" w:color="auto"/>
      </w:divBdr>
      <w:divsChild>
        <w:div w:id="1819611960">
          <w:marLeft w:val="0"/>
          <w:marRight w:val="0"/>
          <w:marTop w:val="0"/>
          <w:marBottom w:val="0"/>
          <w:divBdr>
            <w:top w:val="none" w:sz="0" w:space="0" w:color="auto"/>
            <w:left w:val="none" w:sz="0" w:space="0" w:color="auto"/>
            <w:bottom w:val="none" w:sz="0" w:space="0" w:color="auto"/>
            <w:right w:val="none" w:sz="0" w:space="0" w:color="auto"/>
          </w:divBdr>
          <w:divsChild>
            <w:div w:id="721100091">
              <w:marLeft w:val="0"/>
              <w:marRight w:val="0"/>
              <w:marTop w:val="0"/>
              <w:marBottom w:val="0"/>
              <w:divBdr>
                <w:top w:val="none" w:sz="0" w:space="0" w:color="auto"/>
                <w:left w:val="none" w:sz="0" w:space="0" w:color="auto"/>
                <w:bottom w:val="none" w:sz="0" w:space="0" w:color="auto"/>
                <w:right w:val="none" w:sz="0" w:space="0" w:color="auto"/>
              </w:divBdr>
              <w:divsChild>
                <w:div w:id="98856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60768">
      <w:bodyDiv w:val="1"/>
      <w:marLeft w:val="0"/>
      <w:marRight w:val="0"/>
      <w:marTop w:val="0"/>
      <w:marBottom w:val="0"/>
      <w:divBdr>
        <w:top w:val="none" w:sz="0" w:space="0" w:color="auto"/>
        <w:left w:val="none" w:sz="0" w:space="0" w:color="auto"/>
        <w:bottom w:val="none" w:sz="0" w:space="0" w:color="auto"/>
        <w:right w:val="none" w:sz="0" w:space="0" w:color="auto"/>
      </w:divBdr>
    </w:div>
    <w:div w:id="1869756332">
      <w:bodyDiv w:val="1"/>
      <w:marLeft w:val="0"/>
      <w:marRight w:val="0"/>
      <w:marTop w:val="0"/>
      <w:marBottom w:val="0"/>
      <w:divBdr>
        <w:top w:val="none" w:sz="0" w:space="0" w:color="auto"/>
        <w:left w:val="none" w:sz="0" w:space="0" w:color="auto"/>
        <w:bottom w:val="none" w:sz="0" w:space="0" w:color="auto"/>
        <w:right w:val="none" w:sz="0" w:space="0" w:color="auto"/>
      </w:divBdr>
    </w:div>
    <w:div w:id="1877424635">
      <w:bodyDiv w:val="1"/>
      <w:marLeft w:val="0"/>
      <w:marRight w:val="0"/>
      <w:marTop w:val="0"/>
      <w:marBottom w:val="0"/>
      <w:divBdr>
        <w:top w:val="none" w:sz="0" w:space="0" w:color="auto"/>
        <w:left w:val="none" w:sz="0" w:space="0" w:color="auto"/>
        <w:bottom w:val="none" w:sz="0" w:space="0" w:color="auto"/>
        <w:right w:val="none" w:sz="0" w:space="0" w:color="auto"/>
      </w:divBdr>
    </w:div>
    <w:div w:id="1908802918">
      <w:bodyDiv w:val="1"/>
      <w:marLeft w:val="0"/>
      <w:marRight w:val="0"/>
      <w:marTop w:val="0"/>
      <w:marBottom w:val="0"/>
      <w:divBdr>
        <w:top w:val="none" w:sz="0" w:space="0" w:color="auto"/>
        <w:left w:val="none" w:sz="0" w:space="0" w:color="auto"/>
        <w:bottom w:val="none" w:sz="0" w:space="0" w:color="auto"/>
        <w:right w:val="none" w:sz="0" w:space="0" w:color="auto"/>
      </w:divBdr>
    </w:div>
    <w:div w:id="1918634655">
      <w:bodyDiv w:val="1"/>
      <w:marLeft w:val="0"/>
      <w:marRight w:val="0"/>
      <w:marTop w:val="0"/>
      <w:marBottom w:val="0"/>
      <w:divBdr>
        <w:top w:val="none" w:sz="0" w:space="0" w:color="auto"/>
        <w:left w:val="none" w:sz="0" w:space="0" w:color="auto"/>
        <w:bottom w:val="none" w:sz="0" w:space="0" w:color="auto"/>
        <w:right w:val="none" w:sz="0" w:space="0" w:color="auto"/>
      </w:divBdr>
    </w:div>
    <w:div w:id="1951694687">
      <w:bodyDiv w:val="1"/>
      <w:marLeft w:val="0"/>
      <w:marRight w:val="0"/>
      <w:marTop w:val="0"/>
      <w:marBottom w:val="0"/>
      <w:divBdr>
        <w:top w:val="none" w:sz="0" w:space="0" w:color="auto"/>
        <w:left w:val="none" w:sz="0" w:space="0" w:color="auto"/>
        <w:bottom w:val="none" w:sz="0" w:space="0" w:color="auto"/>
        <w:right w:val="none" w:sz="0" w:space="0" w:color="auto"/>
      </w:divBdr>
      <w:divsChild>
        <w:div w:id="682897261">
          <w:marLeft w:val="0"/>
          <w:marRight w:val="0"/>
          <w:marTop w:val="0"/>
          <w:marBottom w:val="0"/>
          <w:divBdr>
            <w:top w:val="none" w:sz="0" w:space="0" w:color="auto"/>
            <w:left w:val="none" w:sz="0" w:space="0" w:color="auto"/>
            <w:bottom w:val="none" w:sz="0" w:space="0" w:color="auto"/>
            <w:right w:val="none" w:sz="0" w:space="0" w:color="auto"/>
          </w:divBdr>
        </w:div>
      </w:divsChild>
    </w:div>
    <w:div w:id="1958172717">
      <w:bodyDiv w:val="1"/>
      <w:marLeft w:val="0"/>
      <w:marRight w:val="0"/>
      <w:marTop w:val="0"/>
      <w:marBottom w:val="0"/>
      <w:divBdr>
        <w:top w:val="none" w:sz="0" w:space="0" w:color="auto"/>
        <w:left w:val="none" w:sz="0" w:space="0" w:color="auto"/>
        <w:bottom w:val="none" w:sz="0" w:space="0" w:color="auto"/>
        <w:right w:val="none" w:sz="0" w:space="0" w:color="auto"/>
      </w:divBdr>
    </w:div>
    <w:div w:id="1970938192">
      <w:bodyDiv w:val="1"/>
      <w:marLeft w:val="0"/>
      <w:marRight w:val="0"/>
      <w:marTop w:val="0"/>
      <w:marBottom w:val="0"/>
      <w:divBdr>
        <w:top w:val="none" w:sz="0" w:space="0" w:color="auto"/>
        <w:left w:val="none" w:sz="0" w:space="0" w:color="auto"/>
        <w:bottom w:val="none" w:sz="0" w:space="0" w:color="auto"/>
        <w:right w:val="none" w:sz="0" w:space="0" w:color="auto"/>
      </w:divBdr>
    </w:div>
    <w:div w:id="1982035569">
      <w:bodyDiv w:val="1"/>
      <w:marLeft w:val="0"/>
      <w:marRight w:val="0"/>
      <w:marTop w:val="0"/>
      <w:marBottom w:val="0"/>
      <w:divBdr>
        <w:top w:val="none" w:sz="0" w:space="0" w:color="auto"/>
        <w:left w:val="none" w:sz="0" w:space="0" w:color="auto"/>
        <w:bottom w:val="none" w:sz="0" w:space="0" w:color="auto"/>
        <w:right w:val="none" w:sz="0" w:space="0" w:color="auto"/>
      </w:divBdr>
    </w:div>
    <w:div w:id="2007200699">
      <w:bodyDiv w:val="1"/>
      <w:marLeft w:val="0"/>
      <w:marRight w:val="0"/>
      <w:marTop w:val="0"/>
      <w:marBottom w:val="0"/>
      <w:divBdr>
        <w:top w:val="none" w:sz="0" w:space="0" w:color="auto"/>
        <w:left w:val="none" w:sz="0" w:space="0" w:color="auto"/>
        <w:bottom w:val="none" w:sz="0" w:space="0" w:color="auto"/>
        <w:right w:val="none" w:sz="0" w:space="0" w:color="auto"/>
      </w:divBdr>
    </w:div>
    <w:div w:id="2054500611">
      <w:bodyDiv w:val="1"/>
      <w:marLeft w:val="0"/>
      <w:marRight w:val="0"/>
      <w:marTop w:val="0"/>
      <w:marBottom w:val="0"/>
      <w:divBdr>
        <w:top w:val="none" w:sz="0" w:space="0" w:color="auto"/>
        <w:left w:val="none" w:sz="0" w:space="0" w:color="auto"/>
        <w:bottom w:val="none" w:sz="0" w:space="0" w:color="auto"/>
        <w:right w:val="none" w:sz="0" w:space="0" w:color="auto"/>
      </w:divBdr>
    </w:div>
    <w:div w:id="2059744199">
      <w:bodyDiv w:val="1"/>
      <w:marLeft w:val="0"/>
      <w:marRight w:val="0"/>
      <w:marTop w:val="0"/>
      <w:marBottom w:val="0"/>
      <w:divBdr>
        <w:top w:val="none" w:sz="0" w:space="0" w:color="auto"/>
        <w:left w:val="none" w:sz="0" w:space="0" w:color="auto"/>
        <w:bottom w:val="none" w:sz="0" w:space="0" w:color="auto"/>
        <w:right w:val="none" w:sz="0" w:space="0" w:color="auto"/>
      </w:divBdr>
    </w:div>
    <w:div w:id="2060857205">
      <w:bodyDiv w:val="1"/>
      <w:marLeft w:val="0"/>
      <w:marRight w:val="0"/>
      <w:marTop w:val="0"/>
      <w:marBottom w:val="0"/>
      <w:divBdr>
        <w:top w:val="none" w:sz="0" w:space="0" w:color="auto"/>
        <w:left w:val="none" w:sz="0" w:space="0" w:color="auto"/>
        <w:bottom w:val="none" w:sz="0" w:space="0" w:color="auto"/>
        <w:right w:val="none" w:sz="0" w:space="0" w:color="auto"/>
      </w:divBdr>
    </w:div>
    <w:div w:id="2073311900">
      <w:bodyDiv w:val="1"/>
      <w:marLeft w:val="0"/>
      <w:marRight w:val="0"/>
      <w:marTop w:val="0"/>
      <w:marBottom w:val="0"/>
      <w:divBdr>
        <w:top w:val="none" w:sz="0" w:space="0" w:color="auto"/>
        <w:left w:val="none" w:sz="0" w:space="0" w:color="auto"/>
        <w:bottom w:val="none" w:sz="0" w:space="0" w:color="auto"/>
        <w:right w:val="none" w:sz="0" w:space="0" w:color="auto"/>
      </w:divBdr>
    </w:div>
    <w:div w:id="2090930279">
      <w:bodyDiv w:val="1"/>
      <w:marLeft w:val="0"/>
      <w:marRight w:val="0"/>
      <w:marTop w:val="0"/>
      <w:marBottom w:val="0"/>
      <w:divBdr>
        <w:top w:val="none" w:sz="0" w:space="0" w:color="auto"/>
        <w:left w:val="none" w:sz="0" w:space="0" w:color="auto"/>
        <w:bottom w:val="none" w:sz="0" w:space="0" w:color="auto"/>
        <w:right w:val="none" w:sz="0" w:space="0" w:color="auto"/>
      </w:divBdr>
    </w:div>
    <w:div w:id="2130851375">
      <w:bodyDiv w:val="1"/>
      <w:marLeft w:val="0"/>
      <w:marRight w:val="0"/>
      <w:marTop w:val="0"/>
      <w:marBottom w:val="0"/>
      <w:divBdr>
        <w:top w:val="none" w:sz="0" w:space="0" w:color="auto"/>
        <w:left w:val="none" w:sz="0" w:space="0" w:color="auto"/>
        <w:bottom w:val="none" w:sz="0" w:space="0" w:color="auto"/>
        <w:right w:val="none" w:sz="0" w:space="0" w:color="auto"/>
      </w:divBdr>
      <w:divsChild>
        <w:div w:id="159854580">
          <w:marLeft w:val="0"/>
          <w:marRight w:val="0"/>
          <w:marTop w:val="0"/>
          <w:marBottom w:val="0"/>
          <w:divBdr>
            <w:top w:val="none" w:sz="0" w:space="0" w:color="auto"/>
            <w:left w:val="none" w:sz="0" w:space="0" w:color="auto"/>
            <w:bottom w:val="none" w:sz="0" w:space="0" w:color="auto"/>
            <w:right w:val="none" w:sz="0" w:space="0" w:color="auto"/>
          </w:divBdr>
        </w:div>
        <w:div w:id="197668069">
          <w:marLeft w:val="0"/>
          <w:marRight w:val="0"/>
          <w:marTop w:val="0"/>
          <w:marBottom w:val="0"/>
          <w:divBdr>
            <w:top w:val="none" w:sz="0" w:space="0" w:color="auto"/>
            <w:left w:val="none" w:sz="0" w:space="0" w:color="auto"/>
            <w:bottom w:val="none" w:sz="0" w:space="0" w:color="auto"/>
            <w:right w:val="none" w:sz="0" w:space="0" w:color="auto"/>
          </w:divBdr>
        </w:div>
        <w:div w:id="536628156">
          <w:marLeft w:val="0"/>
          <w:marRight w:val="0"/>
          <w:marTop w:val="0"/>
          <w:marBottom w:val="0"/>
          <w:divBdr>
            <w:top w:val="none" w:sz="0" w:space="0" w:color="auto"/>
            <w:left w:val="none" w:sz="0" w:space="0" w:color="auto"/>
            <w:bottom w:val="none" w:sz="0" w:space="0" w:color="auto"/>
            <w:right w:val="none" w:sz="0" w:space="0" w:color="auto"/>
          </w:divBdr>
        </w:div>
        <w:div w:id="669678440">
          <w:marLeft w:val="0"/>
          <w:marRight w:val="0"/>
          <w:marTop w:val="0"/>
          <w:marBottom w:val="0"/>
          <w:divBdr>
            <w:top w:val="none" w:sz="0" w:space="0" w:color="auto"/>
            <w:left w:val="none" w:sz="0" w:space="0" w:color="auto"/>
            <w:bottom w:val="none" w:sz="0" w:space="0" w:color="auto"/>
            <w:right w:val="none" w:sz="0" w:space="0" w:color="auto"/>
          </w:divBdr>
        </w:div>
        <w:div w:id="690496063">
          <w:marLeft w:val="0"/>
          <w:marRight w:val="0"/>
          <w:marTop w:val="0"/>
          <w:marBottom w:val="0"/>
          <w:divBdr>
            <w:top w:val="none" w:sz="0" w:space="0" w:color="auto"/>
            <w:left w:val="none" w:sz="0" w:space="0" w:color="auto"/>
            <w:bottom w:val="none" w:sz="0" w:space="0" w:color="auto"/>
            <w:right w:val="none" w:sz="0" w:space="0" w:color="auto"/>
          </w:divBdr>
        </w:div>
        <w:div w:id="748189125">
          <w:marLeft w:val="0"/>
          <w:marRight w:val="0"/>
          <w:marTop w:val="0"/>
          <w:marBottom w:val="0"/>
          <w:divBdr>
            <w:top w:val="none" w:sz="0" w:space="0" w:color="auto"/>
            <w:left w:val="none" w:sz="0" w:space="0" w:color="auto"/>
            <w:bottom w:val="none" w:sz="0" w:space="0" w:color="auto"/>
            <w:right w:val="none" w:sz="0" w:space="0" w:color="auto"/>
          </w:divBdr>
        </w:div>
        <w:div w:id="830950470">
          <w:marLeft w:val="0"/>
          <w:marRight w:val="0"/>
          <w:marTop w:val="0"/>
          <w:marBottom w:val="0"/>
          <w:divBdr>
            <w:top w:val="none" w:sz="0" w:space="0" w:color="auto"/>
            <w:left w:val="none" w:sz="0" w:space="0" w:color="auto"/>
            <w:bottom w:val="none" w:sz="0" w:space="0" w:color="auto"/>
            <w:right w:val="none" w:sz="0" w:space="0" w:color="auto"/>
          </w:divBdr>
        </w:div>
        <w:div w:id="1401827042">
          <w:marLeft w:val="0"/>
          <w:marRight w:val="0"/>
          <w:marTop w:val="0"/>
          <w:marBottom w:val="0"/>
          <w:divBdr>
            <w:top w:val="none" w:sz="0" w:space="0" w:color="auto"/>
            <w:left w:val="none" w:sz="0" w:space="0" w:color="auto"/>
            <w:bottom w:val="none" w:sz="0" w:space="0" w:color="auto"/>
            <w:right w:val="none" w:sz="0" w:space="0" w:color="auto"/>
          </w:divBdr>
        </w:div>
        <w:div w:id="1416587815">
          <w:marLeft w:val="0"/>
          <w:marRight w:val="0"/>
          <w:marTop w:val="0"/>
          <w:marBottom w:val="0"/>
          <w:divBdr>
            <w:top w:val="none" w:sz="0" w:space="0" w:color="auto"/>
            <w:left w:val="none" w:sz="0" w:space="0" w:color="auto"/>
            <w:bottom w:val="none" w:sz="0" w:space="0" w:color="auto"/>
            <w:right w:val="none" w:sz="0" w:space="0" w:color="auto"/>
          </w:divBdr>
        </w:div>
        <w:div w:id="1612012566">
          <w:marLeft w:val="0"/>
          <w:marRight w:val="0"/>
          <w:marTop w:val="0"/>
          <w:marBottom w:val="0"/>
          <w:divBdr>
            <w:top w:val="none" w:sz="0" w:space="0" w:color="auto"/>
            <w:left w:val="none" w:sz="0" w:space="0" w:color="auto"/>
            <w:bottom w:val="none" w:sz="0" w:space="0" w:color="auto"/>
            <w:right w:val="none" w:sz="0" w:space="0" w:color="auto"/>
          </w:divBdr>
        </w:div>
        <w:div w:id="1705791001">
          <w:marLeft w:val="0"/>
          <w:marRight w:val="0"/>
          <w:marTop w:val="0"/>
          <w:marBottom w:val="0"/>
          <w:divBdr>
            <w:top w:val="none" w:sz="0" w:space="0" w:color="auto"/>
            <w:left w:val="none" w:sz="0" w:space="0" w:color="auto"/>
            <w:bottom w:val="none" w:sz="0" w:space="0" w:color="auto"/>
            <w:right w:val="none" w:sz="0" w:space="0" w:color="auto"/>
          </w:divBdr>
        </w:div>
        <w:div w:id="1933509131">
          <w:marLeft w:val="0"/>
          <w:marRight w:val="0"/>
          <w:marTop w:val="0"/>
          <w:marBottom w:val="0"/>
          <w:divBdr>
            <w:top w:val="none" w:sz="0" w:space="0" w:color="auto"/>
            <w:left w:val="none" w:sz="0" w:space="0" w:color="auto"/>
            <w:bottom w:val="none" w:sz="0" w:space="0" w:color="auto"/>
            <w:right w:val="none" w:sz="0" w:space="0" w:color="auto"/>
          </w:divBdr>
        </w:div>
      </w:divsChild>
    </w:div>
    <w:div w:id="21446931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1" Type="http://schemas.openxmlformats.org/officeDocument/2006/relationships/hyperlink" Target="https://www.riigiteataja.ee/akt/102072015001?leiaKehtiv"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3F5A7F-04EF-49F9-9F1F-5D2A22C8F2DE}">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4DDD9B7A-5889-4130-B4DA-CEA21FBFE7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92D684-606B-4F4C-A110-04D1DB103CC8}">
  <ds:schemaRefs>
    <ds:schemaRef ds:uri="http://schemas.openxmlformats.org/officeDocument/2006/bibliography"/>
  </ds:schemaRefs>
</ds:datastoreItem>
</file>

<file path=customXml/itemProps4.xml><?xml version="1.0" encoding="utf-8"?>
<ds:datastoreItem xmlns:ds="http://schemas.openxmlformats.org/officeDocument/2006/customXml" ds:itemID="{2CD20B16-62B6-4D10-8494-74D93CDEC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2579</Words>
  <Characters>14959</Characters>
  <Application>Microsoft Office Word</Application>
  <DocSecurity>0</DocSecurity>
  <Lines>124</Lines>
  <Paragraphs>35</Paragraphs>
  <ScaleCrop>false</ScaleCrop>
  <Company>Registrite ja Infosüsteemide Keskus</Company>
  <LinksUpToDate>false</LinksUpToDate>
  <CharactersWithSpaces>17503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KLIM_AOKS_KeTS_RLS_EN_031225</dc:title>
  <dc:subject/>
  <dc:creator>Hanna Vahter</dc:creator>
  <cp:keywords/>
  <dc:description/>
  <cp:lastModifiedBy>Maarja-Liis Lall - JUSTDIGI</cp:lastModifiedBy>
  <cp:revision>195</cp:revision>
  <dcterms:created xsi:type="dcterms:W3CDTF">2025-12-03T00:17:00Z</dcterms:created>
  <dcterms:modified xsi:type="dcterms:W3CDTF">2026-01-15T13:35:00Z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2025-02-26T15:49:24Z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90730f48-3f09-4fab-8eb1-42e3b6b059b5</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ies>
</file>